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7DFBB" w14:textId="77777777" w:rsidR="00A473C0" w:rsidRDefault="00A473C0">
      <w:pPr>
        <w:pStyle w:val="Heading5"/>
        <w:rPr>
          <w:i/>
          <w:sz w:val="20"/>
        </w:rPr>
      </w:pPr>
    </w:p>
    <w:p w14:paraId="3E0EC7B9" w14:textId="6F4AE599" w:rsidR="00A473C0" w:rsidRDefault="00A473C0" w:rsidP="008A7A6D">
      <w:pPr>
        <w:pStyle w:val="Heading5"/>
        <w:rPr>
          <w:i/>
          <w:sz w:val="40"/>
        </w:rPr>
      </w:pPr>
      <w:r>
        <w:rPr>
          <w:i/>
          <w:sz w:val="40"/>
        </w:rPr>
        <w:t>STCP19-</w:t>
      </w:r>
      <w:r w:rsidR="00966021">
        <w:rPr>
          <w:i/>
          <w:sz w:val="40"/>
        </w:rPr>
        <w:t>5</w:t>
      </w:r>
      <w:r>
        <w:rPr>
          <w:i/>
          <w:sz w:val="40"/>
        </w:rPr>
        <w:t xml:space="preserve"> Issue </w:t>
      </w:r>
      <w:r w:rsidR="00AE2946">
        <w:rPr>
          <w:i/>
          <w:sz w:val="40"/>
        </w:rPr>
        <w:t>00</w:t>
      </w:r>
      <w:r w:rsidR="004E17E1">
        <w:rPr>
          <w:i/>
          <w:sz w:val="40"/>
        </w:rPr>
        <w:t>8</w:t>
      </w:r>
      <w:r w:rsidR="005A489B">
        <w:rPr>
          <w:i/>
          <w:sz w:val="40"/>
        </w:rPr>
        <w:t xml:space="preserve"> </w:t>
      </w:r>
      <w:r w:rsidR="00966021">
        <w:rPr>
          <w:i/>
          <w:sz w:val="40"/>
        </w:rPr>
        <w:t>Offshore Transmission System Compliance Process</w:t>
      </w:r>
      <w:r>
        <w:rPr>
          <w:i/>
          <w:sz w:val="40"/>
        </w:rPr>
        <w:t xml:space="preserve"> &amp; Testing</w:t>
      </w:r>
    </w:p>
    <w:p w14:paraId="5810E649" w14:textId="77777777" w:rsidR="00A473C0" w:rsidRDefault="00A473C0" w:rsidP="008A7A6D">
      <w:pPr>
        <w:jc w:val="both"/>
      </w:pPr>
    </w:p>
    <w:p w14:paraId="1B5F75CF" w14:textId="77777777" w:rsidR="00A473C0" w:rsidRDefault="00A473C0" w:rsidP="008A7A6D">
      <w:pPr>
        <w:pStyle w:val="Heading5"/>
      </w:pPr>
      <w:r>
        <w:rPr>
          <w:i/>
          <w:sz w:val="24"/>
        </w:rPr>
        <w:t>STC Procedure Document Authorisation</w:t>
      </w:r>
    </w:p>
    <w:tbl>
      <w:tblPr>
        <w:tblW w:w="8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473C0" w14:paraId="49090868" w14:textId="77777777" w:rsidTr="008A7A6D">
        <w:tc>
          <w:tcPr>
            <w:tcW w:w="2518" w:type="dxa"/>
            <w:vAlign w:val="center"/>
          </w:tcPr>
          <w:p w14:paraId="38374045" w14:textId="77777777" w:rsidR="00A473C0" w:rsidRDefault="00A473C0" w:rsidP="008A7A6D">
            <w:pPr>
              <w:spacing w:after="0"/>
              <w:jc w:val="center"/>
              <w:rPr>
                <w:b/>
                <w:color w:val="000000"/>
                <w:sz w:val="22"/>
              </w:rPr>
            </w:pPr>
            <w:r>
              <w:rPr>
                <w:b/>
                <w:color w:val="000000"/>
                <w:sz w:val="22"/>
              </w:rPr>
              <w:t>Company</w:t>
            </w:r>
          </w:p>
        </w:tc>
        <w:tc>
          <w:tcPr>
            <w:tcW w:w="2126" w:type="dxa"/>
            <w:vAlign w:val="center"/>
          </w:tcPr>
          <w:p w14:paraId="3AA96824" w14:textId="77777777" w:rsidR="00A473C0" w:rsidRDefault="00A473C0" w:rsidP="008A7A6D">
            <w:pPr>
              <w:spacing w:after="0"/>
              <w:jc w:val="center"/>
              <w:rPr>
                <w:b/>
                <w:color w:val="000000"/>
                <w:sz w:val="22"/>
              </w:rPr>
            </w:pPr>
            <w:r>
              <w:rPr>
                <w:b/>
                <w:color w:val="000000"/>
                <w:sz w:val="22"/>
              </w:rPr>
              <w:t>Name of Party Representative</w:t>
            </w:r>
          </w:p>
        </w:tc>
        <w:tc>
          <w:tcPr>
            <w:tcW w:w="2552" w:type="dxa"/>
            <w:vAlign w:val="center"/>
          </w:tcPr>
          <w:p w14:paraId="100CF516" w14:textId="77777777" w:rsidR="00A473C0" w:rsidRDefault="00A473C0" w:rsidP="008A7A6D">
            <w:pPr>
              <w:spacing w:after="0"/>
              <w:jc w:val="center"/>
              <w:rPr>
                <w:b/>
                <w:color w:val="000000"/>
                <w:sz w:val="22"/>
              </w:rPr>
            </w:pPr>
            <w:r>
              <w:rPr>
                <w:b/>
                <w:color w:val="000000"/>
                <w:sz w:val="22"/>
              </w:rPr>
              <w:t>Signature</w:t>
            </w:r>
          </w:p>
        </w:tc>
        <w:tc>
          <w:tcPr>
            <w:tcW w:w="1276" w:type="dxa"/>
            <w:vAlign w:val="center"/>
          </w:tcPr>
          <w:p w14:paraId="5C2315D2" w14:textId="77777777" w:rsidR="00A473C0" w:rsidRDefault="00A473C0" w:rsidP="008A7A6D">
            <w:pPr>
              <w:spacing w:after="0"/>
              <w:jc w:val="center"/>
              <w:rPr>
                <w:b/>
                <w:color w:val="000000"/>
                <w:sz w:val="22"/>
              </w:rPr>
            </w:pPr>
            <w:r>
              <w:rPr>
                <w:b/>
                <w:color w:val="000000"/>
                <w:sz w:val="22"/>
              </w:rPr>
              <w:t>Date</w:t>
            </w:r>
          </w:p>
        </w:tc>
      </w:tr>
      <w:tr w:rsidR="00037817" w14:paraId="6E57E9DF" w14:textId="77777777" w:rsidTr="008A7A6D">
        <w:trPr>
          <w:trHeight w:val="570"/>
        </w:trPr>
        <w:tc>
          <w:tcPr>
            <w:tcW w:w="2518" w:type="dxa"/>
            <w:vAlign w:val="center"/>
          </w:tcPr>
          <w:p w14:paraId="7A9465EE" w14:textId="1DCB8A6D" w:rsidR="00037817" w:rsidRDefault="001E675B" w:rsidP="008A7A6D">
            <w:pPr>
              <w:autoSpaceDE w:val="0"/>
              <w:autoSpaceDN w:val="0"/>
              <w:adjustRightInd w:val="0"/>
              <w:spacing w:after="0"/>
              <w:rPr>
                <w:sz w:val="22"/>
                <w:lang w:eastAsia="en-GB"/>
              </w:rPr>
            </w:pPr>
            <w:r>
              <w:rPr>
                <w:sz w:val="22"/>
                <w:lang w:eastAsia="en-GB"/>
              </w:rPr>
              <w:t>The Company</w:t>
            </w:r>
          </w:p>
        </w:tc>
        <w:tc>
          <w:tcPr>
            <w:tcW w:w="2126" w:type="dxa"/>
            <w:vAlign w:val="center"/>
          </w:tcPr>
          <w:p w14:paraId="2A1747BC" w14:textId="77777777" w:rsidR="00037817" w:rsidRDefault="00037817" w:rsidP="008A7A6D">
            <w:pPr>
              <w:spacing w:after="0"/>
              <w:rPr>
                <w:color w:val="000000"/>
                <w:sz w:val="22"/>
              </w:rPr>
            </w:pPr>
          </w:p>
        </w:tc>
        <w:tc>
          <w:tcPr>
            <w:tcW w:w="2552" w:type="dxa"/>
            <w:vAlign w:val="center"/>
          </w:tcPr>
          <w:p w14:paraId="5A27BCE7" w14:textId="77777777" w:rsidR="00037817" w:rsidRDefault="00037817" w:rsidP="008A7A6D">
            <w:pPr>
              <w:spacing w:after="0"/>
              <w:rPr>
                <w:color w:val="000000"/>
                <w:sz w:val="22"/>
              </w:rPr>
            </w:pPr>
          </w:p>
        </w:tc>
        <w:tc>
          <w:tcPr>
            <w:tcW w:w="1276" w:type="dxa"/>
            <w:vAlign w:val="center"/>
          </w:tcPr>
          <w:p w14:paraId="4186E04E" w14:textId="77777777" w:rsidR="00037817" w:rsidRDefault="00037817" w:rsidP="008A7A6D">
            <w:pPr>
              <w:spacing w:after="0"/>
              <w:rPr>
                <w:color w:val="000000"/>
                <w:sz w:val="22"/>
              </w:rPr>
            </w:pPr>
          </w:p>
        </w:tc>
      </w:tr>
      <w:tr w:rsidR="00A473C0" w14:paraId="06FD24C4" w14:textId="77777777" w:rsidTr="008A7A6D">
        <w:trPr>
          <w:trHeight w:val="570"/>
        </w:trPr>
        <w:tc>
          <w:tcPr>
            <w:tcW w:w="2518" w:type="dxa"/>
            <w:vAlign w:val="center"/>
          </w:tcPr>
          <w:p w14:paraId="3DB4128A" w14:textId="77777777" w:rsidR="00A473C0" w:rsidRDefault="00A473C0" w:rsidP="008A7A6D">
            <w:pPr>
              <w:autoSpaceDE w:val="0"/>
              <w:autoSpaceDN w:val="0"/>
              <w:adjustRightInd w:val="0"/>
              <w:spacing w:after="0"/>
              <w:rPr>
                <w:sz w:val="22"/>
                <w:lang w:eastAsia="en-GB"/>
              </w:rPr>
            </w:pPr>
            <w:r>
              <w:rPr>
                <w:sz w:val="22"/>
                <w:lang w:eastAsia="en-GB"/>
              </w:rPr>
              <w:t>National Grid</w:t>
            </w:r>
          </w:p>
          <w:p w14:paraId="4037FBCB" w14:textId="77777777" w:rsidR="00A473C0" w:rsidRDefault="00A473C0" w:rsidP="008A7A6D">
            <w:pPr>
              <w:spacing w:after="0"/>
              <w:rPr>
                <w:color w:val="000000"/>
                <w:sz w:val="22"/>
              </w:rPr>
            </w:pPr>
            <w:r>
              <w:rPr>
                <w:sz w:val="22"/>
                <w:lang w:eastAsia="en-GB"/>
              </w:rPr>
              <w:t>Electricity Transmission plc</w:t>
            </w:r>
          </w:p>
        </w:tc>
        <w:tc>
          <w:tcPr>
            <w:tcW w:w="2126" w:type="dxa"/>
            <w:vAlign w:val="center"/>
          </w:tcPr>
          <w:p w14:paraId="3EC37569" w14:textId="77777777" w:rsidR="00A473C0" w:rsidRDefault="00A473C0" w:rsidP="008A7A6D">
            <w:pPr>
              <w:spacing w:after="0"/>
              <w:rPr>
                <w:color w:val="000000"/>
                <w:sz w:val="22"/>
              </w:rPr>
            </w:pPr>
          </w:p>
        </w:tc>
        <w:tc>
          <w:tcPr>
            <w:tcW w:w="2552" w:type="dxa"/>
            <w:vAlign w:val="center"/>
          </w:tcPr>
          <w:p w14:paraId="6B7C0EBD" w14:textId="77777777" w:rsidR="00A473C0" w:rsidRDefault="00A473C0" w:rsidP="008A7A6D">
            <w:pPr>
              <w:spacing w:after="0"/>
              <w:rPr>
                <w:color w:val="000000"/>
                <w:sz w:val="22"/>
              </w:rPr>
            </w:pPr>
          </w:p>
        </w:tc>
        <w:tc>
          <w:tcPr>
            <w:tcW w:w="1276" w:type="dxa"/>
            <w:vAlign w:val="center"/>
          </w:tcPr>
          <w:p w14:paraId="114E6173" w14:textId="77777777" w:rsidR="00A473C0" w:rsidRDefault="00A473C0" w:rsidP="008A7A6D">
            <w:pPr>
              <w:spacing w:after="0"/>
              <w:rPr>
                <w:color w:val="000000"/>
                <w:sz w:val="22"/>
              </w:rPr>
            </w:pPr>
          </w:p>
        </w:tc>
      </w:tr>
      <w:tr w:rsidR="00A473C0" w14:paraId="0F79869D" w14:textId="77777777" w:rsidTr="008A7A6D">
        <w:trPr>
          <w:trHeight w:val="570"/>
        </w:trPr>
        <w:tc>
          <w:tcPr>
            <w:tcW w:w="2518" w:type="dxa"/>
            <w:vAlign w:val="center"/>
          </w:tcPr>
          <w:p w14:paraId="38781838" w14:textId="77777777" w:rsidR="00A473C0" w:rsidRDefault="00A473C0" w:rsidP="000B680A">
            <w:pPr>
              <w:spacing w:after="0"/>
              <w:rPr>
                <w:color w:val="000000"/>
                <w:sz w:val="22"/>
              </w:rPr>
            </w:pPr>
            <w:r>
              <w:rPr>
                <w:sz w:val="22"/>
                <w:lang w:eastAsia="en-GB"/>
              </w:rPr>
              <w:t xml:space="preserve">SP Transmission </w:t>
            </w:r>
            <w:r w:rsidR="000B680A">
              <w:rPr>
                <w:sz w:val="22"/>
                <w:lang w:eastAsia="en-GB"/>
              </w:rPr>
              <w:t>plc</w:t>
            </w:r>
          </w:p>
        </w:tc>
        <w:tc>
          <w:tcPr>
            <w:tcW w:w="2126" w:type="dxa"/>
            <w:vAlign w:val="center"/>
          </w:tcPr>
          <w:p w14:paraId="7245EBD7" w14:textId="77777777" w:rsidR="00A473C0" w:rsidRDefault="00A473C0" w:rsidP="008A7A6D">
            <w:pPr>
              <w:spacing w:after="0"/>
              <w:rPr>
                <w:color w:val="000000"/>
                <w:sz w:val="22"/>
              </w:rPr>
            </w:pPr>
          </w:p>
        </w:tc>
        <w:tc>
          <w:tcPr>
            <w:tcW w:w="2552" w:type="dxa"/>
            <w:vAlign w:val="center"/>
          </w:tcPr>
          <w:p w14:paraId="7F758C97" w14:textId="77777777" w:rsidR="00A473C0" w:rsidRDefault="00A473C0" w:rsidP="008A7A6D">
            <w:pPr>
              <w:spacing w:after="0"/>
              <w:rPr>
                <w:color w:val="000000"/>
                <w:sz w:val="22"/>
              </w:rPr>
            </w:pPr>
          </w:p>
        </w:tc>
        <w:tc>
          <w:tcPr>
            <w:tcW w:w="1276" w:type="dxa"/>
            <w:vAlign w:val="center"/>
          </w:tcPr>
          <w:p w14:paraId="5B9F75DD" w14:textId="77777777" w:rsidR="00A473C0" w:rsidRDefault="00A473C0" w:rsidP="008A7A6D">
            <w:pPr>
              <w:spacing w:after="0"/>
              <w:rPr>
                <w:color w:val="000000"/>
                <w:sz w:val="22"/>
              </w:rPr>
            </w:pPr>
          </w:p>
        </w:tc>
      </w:tr>
      <w:tr w:rsidR="00A473C0" w14:paraId="5950F852" w14:textId="77777777" w:rsidTr="008A7A6D">
        <w:trPr>
          <w:trHeight w:val="570"/>
        </w:trPr>
        <w:tc>
          <w:tcPr>
            <w:tcW w:w="2518" w:type="dxa"/>
            <w:vAlign w:val="center"/>
          </w:tcPr>
          <w:p w14:paraId="442DFB05" w14:textId="77777777" w:rsidR="00A473C0" w:rsidRDefault="000B680A" w:rsidP="008A7A6D">
            <w:pPr>
              <w:autoSpaceDE w:val="0"/>
              <w:autoSpaceDN w:val="0"/>
              <w:adjustRightInd w:val="0"/>
              <w:spacing w:after="0"/>
              <w:rPr>
                <w:sz w:val="22"/>
                <w:lang w:eastAsia="en-GB"/>
              </w:rPr>
            </w:pPr>
            <w:r>
              <w:rPr>
                <w:sz w:val="22"/>
                <w:lang w:eastAsia="en-GB"/>
              </w:rPr>
              <w:t xml:space="preserve">Scottish Hydro </w:t>
            </w:r>
            <w:r w:rsidR="00A473C0">
              <w:rPr>
                <w:sz w:val="22"/>
                <w:lang w:eastAsia="en-GB"/>
              </w:rPr>
              <w:t>Electric</w:t>
            </w:r>
          </w:p>
          <w:p w14:paraId="3303BB52" w14:textId="77777777" w:rsidR="00A473C0" w:rsidRDefault="00A473C0" w:rsidP="008A7A6D">
            <w:pPr>
              <w:spacing w:after="0"/>
              <w:rPr>
                <w:color w:val="000000"/>
                <w:sz w:val="22"/>
              </w:rPr>
            </w:pPr>
            <w:r>
              <w:rPr>
                <w:sz w:val="22"/>
                <w:lang w:eastAsia="en-GB"/>
              </w:rPr>
              <w:t xml:space="preserve">Transmission </w:t>
            </w:r>
            <w:r w:rsidR="000B680A">
              <w:rPr>
                <w:sz w:val="22"/>
                <w:lang w:eastAsia="en-GB"/>
              </w:rPr>
              <w:t>plc</w:t>
            </w:r>
          </w:p>
        </w:tc>
        <w:tc>
          <w:tcPr>
            <w:tcW w:w="2126" w:type="dxa"/>
            <w:vAlign w:val="center"/>
          </w:tcPr>
          <w:p w14:paraId="3135FDB9" w14:textId="77777777" w:rsidR="00A473C0" w:rsidRDefault="00A473C0" w:rsidP="008A7A6D">
            <w:pPr>
              <w:spacing w:after="0"/>
              <w:rPr>
                <w:color w:val="000000"/>
                <w:sz w:val="22"/>
              </w:rPr>
            </w:pPr>
          </w:p>
        </w:tc>
        <w:tc>
          <w:tcPr>
            <w:tcW w:w="2552" w:type="dxa"/>
            <w:vAlign w:val="center"/>
          </w:tcPr>
          <w:p w14:paraId="7F53803D" w14:textId="77777777" w:rsidR="00A473C0" w:rsidRDefault="00A473C0" w:rsidP="008A7A6D">
            <w:pPr>
              <w:spacing w:after="0"/>
              <w:rPr>
                <w:color w:val="000000"/>
                <w:sz w:val="22"/>
              </w:rPr>
            </w:pPr>
          </w:p>
        </w:tc>
        <w:tc>
          <w:tcPr>
            <w:tcW w:w="1276" w:type="dxa"/>
            <w:vAlign w:val="center"/>
          </w:tcPr>
          <w:p w14:paraId="416BA2CA" w14:textId="77777777" w:rsidR="00A473C0" w:rsidRDefault="00A473C0" w:rsidP="008A7A6D">
            <w:pPr>
              <w:spacing w:after="0"/>
              <w:rPr>
                <w:color w:val="000000"/>
                <w:sz w:val="22"/>
              </w:rPr>
            </w:pPr>
          </w:p>
        </w:tc>
      </w:tr>
      <w:tr w:rsidR="002819B8" w14:paraId="50DDAD1C" w14:textId="77777777" w:rsidTr="008A7A6D">
        <w:trPr>
          <w:trHeight w:val="570"/>
        </w:trPr>
        <w:tc>
          <w:tcPr>
            <w:tcW w:w="2518" w:type="dxa"/>
            <w:vAlign w:val="center"/>
          </w:tcPr>
          <w:p w14:paraId="125352EF" w14:textId="77777777" w:rsidR="002819B8" w:rsidRDefault="00762991" w:rsidP="008A7A6D">
            <w:pPr>
              <w:autoSpaceDE w:val="0"/>
              <w:autoSpaceDN w:val="0"/>
              <w:adjustRightInd w:val="0"/>
              <w:spacing w:after="0"/>
              <w:rPr>
                <w:sz w:val="22"/>
                <w:lang w:eastAsia="en-GB"/>
              </w:rPr>
            </w:pPr>
            <w:r>
              <w:rPr>
                <w:sz w:val="22"/>
                <w:lang w:eastAsia="en-GB"/>
              </w:rPr>
              <w:t>Offshore Transmission Owner</w:t>
            </w:r>
            <w:r w:rsidR="002819B8">
              <w:rPr>
                <w:sz w:val="22"/>
                <w:lang w:eastAsia="en-GB"/>
              </w:rPr>
              <w:t>s</w:t>
            </w:r>
          </w:p>
        </w:tc>
        <w:tc>
          <w:tcPr>
            <w:tcW w:w="2126" w:type="dxa"/>
            <w:vAlign w:val="center"/>
          </w:tcPr>
          <w:p w14:paraId="21A158F1" w14:textId="77777777" w:rsidR="00AE6DC5" w:rsidRDefault="00AE6DC5" w:rsidP="008A7A6D">
            <w:pPr>
              <w:spacing w:after="0"/>
              <w:rPr>
                <w:color w:val="000000"/>
                <w:sz w:val="22"/>
              </w:rPr>
            </w:pPr>
          </w:p>
          <w:p w14:paraId="45DDDF48" w14:textId="77777777" w:rsidR="00AE6DC5" w:rsidRDefault="00AE6DC5" w:rsidP="008A7A6D">
            <w:pPr>
              <w:spacing w:after="0"/>
              <w:rPr>
                <w:color w:val="000000"/>
                <w:sz w:val="22"/>
              </w:rPr>
            </w:pPr>
          </w:p>
        </w:tc>
        <w:tc>
          <w:tcPr>
            <w:tcW w:w="2552" w:type="dxa"/>
            <w:vAlign w:val="center"/>
          </w:tcPr>
          <w:p w14:paraId="6BCB9CCD" w14:textId="77777777" w:rsidR="002819B8" w:rsidRDefault="002819B8" w:rsidP="008A7A6D">
            <w:pPr>
              <w:spacing w:after="0"/>
              <w:rPr>
                <w:color w:val="000000"/>
                <w:sz w:val="22"/>
              </w:rPr>
            </w:pPr>
          </w:p>
        </w:tc>
        <w:tc>
          <w:tcPr>
            <w:tcW w:w="1276" w:type="dxa"/>
            <w:vAlign w:val="center"/>
          </w:tcPr>
          <w:p w14:paraId="7D4B67E5" w14:textId="77777777" w:rsidR="002819B8" w:rsidRDefault="002819B8" w:rsidP="008A7A6D">
            <w:pPr>
              <w:spacing w:after="0"/>
              <w:rPr>
                <w:color w:val="000000"/>
                <w:sz w:val="22"/>
              </w:rPr>
            </w:pPr>
          </w:p>
        </w:tc>
      </w:tr>
      <w:tr w:rsidR="00FF2002" w14:paraId="69184179" w14:textId="77777777" w:rsidTr="008A7A6D">
        <w:trPr>
          <w:trHeight w:val="570"/>
          <w:ins w:id="0" w:author="Author" w:date="2025-10-16T11:31:00Z" w16du:dateUtc="2025-10-16T10:31:00Z"/>
        </w:trPr>
        <w:tc>
          <w:tcPr>
            <w:tcW w:w="2518" w:type="dxa"/>
            <w:vAlign w:val="center"/>
          </w:tcPr>
          <w:p w14:paraId="2AA84ECA" w14:textId="3B490EBD" w:rsidR="00FF2002" w:rsidRDefault="004B2099" w:rsidP="008A7A6D">
            <w:pPr>
              <w:autoSpaceDE w:val="0"/>
              <w:autoSpaceDN w:val="0"/>
              <w:adjustRightInd w:val="0"/>
              <w:spacing w:after="0"/>
              <w:rPr>
                <w:ins w:id="1" w:author="Author" w:date="2025-10-16T11:31:00Z" w16du:dateUtc="2025-10-16T10:31:00Z"/>
                <w:sz w:val="22"/>
                <w:lang w:eastAsia="en-GB"/>
              </w:rPr>
            </w:pPr>
            <w:ins w:id="2" w:author="Author" w:date="2025-10-16T11:31:00Z" w16du:dateUtc="2025-10-16T10:31:00Z">
              <w:r>
                <w:rPr>
                  <w:rStyle w:val="normaltextrun"/>
                  <w:rFonts w:cs="Arial"/>
                  <w:color w:val="D13438"/>
                  <w:u w:val="single"/>
                  <w:shd w:val="clear" w:color="auto" w:fill="FFFFFF"/>
                  <w:lang w:val="en-US"/>
                </w:rPr>
                <w:t>Competitively Appointed Transmission Owners</w:t>
              </w:r>
            </w:ins>
          </w:p>
        </w:tc>
        <w:tc>
          <w:tcPr>
            <w:tcW w:w="2126" w:type="dxa"/>
            <w:vAlign w:val="center"/>
          </w:tcPr>
          <w:p w14:paraId="15E3590D" w14:textId="77777777" w:rsidR="00FF2002" w:rsidRDefault="00FF2002" w:rsidP="008A7A6D">
            <w:pPr>
              <w:spacing w:after="0"/>
              <w:rPr>
                <w:ins w:id="3" w:author="Author" w:date="2025-10-16T11:31:00Z" w16du:dateUtc="2025-10-16T10:31:00Z"/>
                <w:color w:val="000000"/>
                <w:sz w:val="22"/>
              </w:rPr>
            </w:pPr>
          </w:p>
        </w:tc>
        <w:tc>
          <w:tcPr>
            <w:tcW w:w="2552" w:type="dxa"/>
            <w:vAlign w:val="center"/>
          </w:tcPr>
          <w:p w14:paraId="4DDC0E01" w14:textId="77777777" w:rsidR="00FF2002" w:rsidRDefault="00FF2002" w:rsidP="008A7A6D">
            <w:pPr>
              <w:spacing w:after="0"/>
              <w:rPr>
                <w:ins w:id="4" w:author="Author" w:date="2025-10-16T11:31:00Z" w16du:dateUtc="2025-10-16T10:31:00Z"/>
                <w:color w:val="000000"/>
                <w:sz w:val="22"/>
              </w:rPr>
            </w:pPr>
          </w:p>
        </w:tc>
        <w:tc>
          <w:tcPr>
            <w:tcW w:w="1276" w:type="dxa"/>
            <w:vAlign w:val="center"/>
          </w:tcPr>
          <w:p w14:paraId="0E1224BE" w14:textId="77777777" w:rsidR="00FF2002" w:rsidRDefault="00FF2002" w:rsidP="008A7A6D">
            <w:pPr>
              <w:spacing w:after="0"/>
              <w:rPr>
                <w:ins w:id="5" w:author="Author" w:date="2025-10-16T11:31:00Z" w16du:dateUtc="2025-10-16T10:31:00Z"/>
                <w:color w:val="000000"/>
                <w:sz w:val="22"/>
              </w:rPr>
            </w:pPr>
          </w:p>
        </w:tc>
      </w:tr>
    </w:tbl>
    <w:p w14:paraId="6346DAD2" w14:textId="77777777" w:rsidR="00A473C0" w:rsidRDefault="00A473C0" w:rsidP="008A7A6D">
      <w:pPr>
        <w:pStyle w:val="Heading5"/>
        <w:jc w:val="both"/>
      </w:pPr>
    </w:p>
    <w:p w14:paraId="3045875A" w14:textId="77777777" w:rsidR="00A473C0" w:rsidRDefault="00A473C0" w:rsidP="008A7A6D">
      <w:pPr>
        <w:pStyle w:val="Heading5"/>
      </w:pPr>
      <w:r>
        <w:rPr>
          <w:i/>
          <w:sz w:val="24"/>
        </w:rPr>
        <w:t>STC Procedure Change Control History</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A473C0" w14:paraId="4AE2A181" w14:textId="77777777" w:rsidTr="008A7A6D">
        <w:tc>
          <w:tcPr>
            <w:tcW w:w="1526" w:type="dxa"/>
          </w:tcPr>
          <w:p w14:paraId="76665219" w14:textId="77777777" w:rsidR="00A473C0" w:rsidRDefault="00A473C0" w:rsidP="008A7A6D">
            <w:pPr>
              <w:spacing w:after="0"/>
            </w:pPr>
            <w:r>
              <w:t xml:space="preserve">Issue </w:t>
            </w:r>
            <w:r w:rsidR="00F84779">
              <w:t>00</w:t>
            </w:r>
            <w:r w:rsidR="0023519A">
              <w:t>1</w:t>
            </w:r>
          </w:p>
        </w:tc>
        <w:tc>
          <w:tcPr>
            <w:tcW w:w="1417" w:type="dxa"/>
          </w:tcPr>
          <w:p w14:paraId="4E687115" w14:textId="77777777" w:rsidR="00A473C0" w:rsidRDefault="00910453" w:rsidP="008A7A6D">
            <w:pPr>
              <w:spacing w:after="0"/>
            </w:pPr>
            <w:r>
              <w:t>07</w:t>
            </w:r>
            <w:r w:rsidR="00AF578E">
              <w:t>/</w:t>
            </w:r>
            <w:r w:rsidR="00AE6DC5">
              <w:t>10</w:t>
            </w:r>
            <w:r w:rsidR="00644D74">
              <w:t>/</w:t>
            </w:r>
            <w:r w:rsidR="00F84779">
              <w:t>2011</w:t>
            </w:r>
          </w:p>
        </w:tc>
        <w:tc>
          <w:tcPr>
            <w:tcW w:w="5579" w:type="dxa"/>
          </w:tcPr>
          <w:p w14:paraId="17C710F7" w14:textId="77777777" w:rsidR="0021115F" w:rsidRDefault="00B208DD" w:rsidP="008A7A6D">
            <w:pPr>
              <w:pStyle w:val="Header"/>
              <w:tabs>
                <w:tab w:val="clear" w:pos="4153"/>
                <w:tab w:val="clear" w:pos="8306"/>
              </w:tabs>
              <w:autoSpaceDE w:val="0"/>
              <w:autoSpaceDN w:val="0"/>
              <w:adjustRightInd w:val="0"/>
              <w:spacing w:after="0"/>
              <w:rPr>
                <w:lang w:eastAsia="en-GB"/>
              </w:rPr>
            </w:pPr>
            <w:r>
              <w:rPr>
                <w:lang w:eastAsia="en-GB"/>
              </w:rPr>
              <w:t>New procedure</w:t>
            </w:r>
          </w:p>
        </w:tc>
      </w:tr>
      <w:tr w:rsidR="00A473C0" w14:paraId="77524E8F" w14:textId="77777777" w:rsidTr="008A7A6D">
        <w:tc>
          <w:tcPr>
            <w:tcW w:w="1526" w:type="dxa"/>
          </w:tcPr>
          <w:p w14:paraId="735AC088" w14:textId="77777777" w:rsidR="00A473C0" w:rsidRDefault="007A0418" w:rsidP="008A7A6D">
            <w:pPr>
              <w:spacing w:after="0"/>
            </w:pPr>
            <w:r>
              <w:t>Issue 002</w:t>
            </w:r>
          </w:p>
        </w:tc>
        <w:tc>
          <w:tcPr>
            <w:tcW w:w="1417" w:type="dxa"/>
          </w:tcPr>
          <w:p w14:paraId="7B99061B" w14:textId="77777777" w:rsidR="00A473C0" w:rsidRDefault="00B208DD" w:rsidP="008A7A6D">
            <w:pPr>
              <w:spacing w:after="0"/>
            </w:pPr>
            <w:r>
              <w:t>10/08</w:t>
            </w:r>
            <w:r w:rsidR="00D618BD">
              <w:t>/201</w:t>
            </w:r>
            <w:r>
              <w:t>6</w:t>
            </w:r>
          </w:p>
        </w:tc>
        <w:tc>
          <w:tcPr>
            <w:tcW w:w="5579" w:type="dxa"/>
          </w:tcPr>
          <w:p w14:paraId="388C3ECF" w14:textId="77777777" w:rsidR="00A473C0" w:rsidRDefault="000B680A" w:rsidP="008A7A6D">
            <w:pPr>
              <w:pStyle w:val="Header"/>
              <w:tabs>
                <w:tab w:val="clear" w:pos="4153"/>
                <w:tab w:val="clear" w:pos="8306"/>
              </w:tabs>
              <w:autoSpaceDE w:val="0"/>
              <w:autoSpaceDN w:val="0"/>
              <w:adjustRightInd w:val="0"/>
              <w:spacing w:after="0"/>
              <w:rPr>
                <w:lang w:eastAsia="en-GB"/>
              </w:rPr>
            </w:pPr>
            <w:r>
              <w:rPr>
                <w:lang w:eastAsia="en-GB"/>
              </w:rPr>
              <w:t>Issue 002 incorporating PM083</w:t>
            </w:r>
          </w:p>
        </w:tc>
      </w:tr>
      <w:tr w:rsidR="00A473C0" w14:paraId="5F9042F1" w14:textId="77777777" w:rsidTr="008A7A6D">
        <w:tc>
          <w:tcPr>
            <w:tcW w:w="1526" w:type="dxa"/>
          </w:tcPr>
          <w:p w14:paraId="2B9CA91B" w14:textId="77777777" w:rsidR="00A473C0" w:rsidRDefault="00037817" w:rsidP="008A7A6D">
            <w:pPr>
              <w:spacing w:after="0"/>
            </w:pPr>
            <w:r>
              <w:t>Issue 003</w:t>
            </w:r>
          </w:p>
        </w:tc>
        <w:tc>
          <w:tcPr>
            <w:tcW w:w="1417" w:type="dxa"/>
          </w:tcPr>
          <w:p w14:paraId="34102CAD" w14:textId="77777777" w:rsidR="00A473C0" w:rsidRDefault="00037817" w:rsidP="008A7A6D">
            <w:pPr>
              <w:spacing w:after="0"/>
            </w:pPr>
            <w:r>
              <w:t>01/04/2019</w:t>
            </w:r>
          </w:p>
        </w:tc>
        <w:tc>
          <w:tcPr>
            <w:tcW w:w="5579" w:type="dxa"/>
          </w:tcPr>
          <w:p w14:paraId="6B8EC7B4" w14:textId="77777777" w:rsidR="001A4878" w:rsidRDefault="00037817" w:rsidP="00037817">
            <w:pPr>
              <w:pStyle w:val="Header"/>
              <w:tabs>
                <w:tab w:val="clear" w:pos="4153"/>
                <w:tab w:val="clear" w:pos="8306"/>
              </w:tabs>
              <w:autoSpaceDE w:val="0"/>
              <w:autoSpaceDN w:val="0"/>
              <w:adjustRightInd w:val="0"/>
              <w:spacing w:after="0"/>
              <w:rPr>
                <w:lang w:eastAsia="en-GB"/>
              </w:rPr>
            </w:pPr>
            <w:r>
              <w:rPr>
                <w:lang w:eastAsia="en-GB"/>
              </w:rPr>
              <w:t>Issue 003 incorporating National Grid Legal Separation changes</w:t>
            </w:r>
          </w:p>
        </w:tc>
      </w:tr>
      <w:tr w:rsidR="001A4878" w14:paraId="412F44E0" w14:textId="77777777" w:rsidTr="008A7A6D">
        <w:tc>
          <w:tcPr>
            <w:tcW w:w="1526" w:type="dxa"/>
          </w:tcPr>
          <w:p w14:paraId="3C650FD0" w14:textId="45C967DC" w:rsidR="001A4878" w:rsidRDefault="007645D7" w:rsidP="008A7A6D">
            <w:pPr>
              <w:spacing w:after="0"/>
            </w:pPr>
            <w:r>
              <w:t>Issue 004</w:t>
            </w:r>
          </w:p>
        </w:tc>
        <w:tc>
          <w:tcPr>
            <w:tcW w:w="1417" w:type="dxa"/>
          </w:tcPr>
          <w:p w14:paraId="0C1C667F" w14:textId="767A540B" w:rsidR="001A4878" w:rsidRDefault="007645D7" w:rsidP="008A7A6D">
            <w:pPr>
              <w:spacing w:after="0"/>
            </w:pPr>
            <w:r>
              <w:t>06/04/2022</w:t>
            </w:r>
          </w:p>
        </w:tc>
        <w:tc>
          <w:tcPr>
            <w:tcW w:w="5579" w:type="dxa"/>
          </w:tcPr>
          <w:p w14:paraId="3894D800" w14:textId="630071A9" w:rsidR="001A4878" w:rsidRDefault="000A20D6" w:rsidP="0026127D">
            <w:pPr>
              <w:pStyle w:val="Heading5"/>
              <w:rPr>
                <w:lang w:eastAsia="en-GB"/>
              </w:rPr>
            </w:pPr>
            <w:r>
              <w:rPr>
                <w:b w:val="0"/>
                <w:sz w:val="20"/>
                <w:szCs w:val="20"/>
                <w:lang w:eastAsia="en-GB"/>
              </w:rPr>
              <w:t xml:space="preserve">Issue 004 incorporating changes for </w:t>
            </w:r>
            <w:r w:rsidR="009D722A">
              <w:rPr>
                <w:b w:val="0"/>
                <w:sz w:val="20"/>
                <w:szCs w:val="20"/>
                <w:lang w:eastAsia="en-GB"/>
              </w:rPr>
              <w:t>PM0123</w:t>
            </w:r>
          </w:p>
        </w:tc>
      </w:tr>
      <w:tr w:rsidR="00331A09" w14:paraId="5D1DDF94" w14:textId="77777777" w:rsidTr="008A7A6D">
        <w:tc>
          <w:tcPr>
            <w:tcW w:w="1526" w:type="dxa"/>
          </w:tcPr>
          <w:p w14:paraId="7E60DE3F" w14:textId="42C6381C" w:rsidR="00331A09" w:rsidRDefault="00331A09" w:rsidP="008A7A6D">
            <w:pPr>
              <w:spacing w:after="0"/>
            </w:pPr>
            <w:r>
              <w:t>Issue 005</w:t>
            </w:r>
          </w:p>
        </w:tc>
        <w:tc>
          <w:tcPr>
            <w:tcW w:w="1417" w:type="dxa"/>
          </w:tcPr>
          <w:p w14:paraId="653B2459" w14:textId="10EA51EB" w:rsidR="00331A09" w:rsidRDefault="00641D3D" w:rsidP="008A7A6D">
            <w:pPr>
              <w:spacing w:after="0"/>
            </w:pPr>
            <w:r>
              <w:t>24/06/2022</w:t>
            </w:r>
          </w:p>
        </w:tc>
        <w:tc>
          <w:tcPr>
            <w:tcW w:w="5579" w:type="dxa"/>
          </w:tcPr>
          <w:p w14:paraId="28EE6823" w14:textId="50B587DC" w:rsidR="00331A09" w:rsidRDefault="00331A09" w:rsidP="0026127D">
            <w:pPr>
              <w:pStyle w:val="Heading5"/>
              <w:rPr>
                <w:b w:val="0"/>
                <w:sz w:val="20"/>
                <w:szCs w:val="20"/>
                <w:lang w:eastAsia="en-GB"/>
              </w:rPr>
            </w:pPr>
            <w:r>
              <w:rPr>
                <w:b w:val="0"/>
                <w:sz w:val="20"/>
                <w:szCs w:val="20"/>
                <w:lang w:eastAsia="en-GB"/>
              </w:rPr>
              <w:t>Issue 00</w:t>
            </w:r>
            <w:r w:rsidR="00641D3D">
              <w:rPr>
                <w:b w:val="0"/>
                <w:sz w:val="20"/>
                <w:szCs w:val="20"/>
                <w:lang w:eastAsia="en-GB"/>
              </w:rPr>
              <w:t>5</w:t>
            </w:r>
            <w:r>
              <w:rPr>
                <w:b w:val="0"/>
                <w:sz w:val="20"/>
                <w:szCs w:val="20"/>
                <w:lang w:eastAsia="en-GB"/>
              </w:rPr>
              <w:t xml:space="preserve"> incorporating changes for PM0122</w:t>
            </w:r>
          </w:p>
        </w:tc>
      </w:tr>
      <w:tr w:rsidR="001E675B" w14:paraId="73817D95" w14:textId="77777777" w:rsidTr="008A7A6D">
        <w:tc>
          <w:tcPr>
            <w:tcW w:w="1526" w:type="dxa"/>
          </w:tcPr>
          <w:p w14:paraId="25983CFB" w14:textId="21E8EEAD" w:rsidR="001E675B" w:rsidRPr="001E675B" w:rsidRDefault="001E675B" w:rsidP="001E675B">
            <w:pPr>
              <w:spacing w:after="0"/>
            </w:pPr>
            <w:r w:rsidRPr="001E675B">
              <w:t>Issue 00</w:t>
            </w:r>
            <w:r>
              <w:t>6</w:t>
            </w:r>
          </w:p>
        </w:tc>
        <w:tc>
          <w:tcPr>
            <w:tcW w:w="1417" w:type="dxa"/>
          </w:tcPr>
          <w:p w14:paraId="5C6826EC" w14:textId="1D764B91" w:rsidR="001E675B" w:rsidRPr="001E675B" w:rsidRDefault="001B7D1F" w:rsidP="001E675B">
            <w:pPr>
              <w:spacing w:after="0"/>
            </w:pPr>
            <w:r>
              <w:t>25</w:t>
            </w:r>
            <w:r w:rsidR="00F90749">
              <w:t>/04</w:t>
            </w:r>
            <w:r w:rsidR="001E675B" w:rsidRPr="001E675B">
              <w:t>/2023</w:t>
            </w:r>
          </w:p>
        </w:tc>
        <w:tc>
          <w:tcPr>
            <w:tcW w:w="5579" w:type="dxa"/>
          </w:tcPr>
          <w:p w14:paraId="22AA1F5A" w14:textId="26B9EC76" w:rsidR="001E675B" w:rsidRPr="001E675B" w:rsidRDefault="001E675B" w:rsidP="001E675B">
            <w:pPr>
              <w:pStyle w:val="Heading5"/>
              <w:rPr>
                <w:b w:val="0"/>
                <w:sz w:val="20"/>
                <w:szCs w:val="20"/>
                <w:lang w:eastAsia="en-GB"/>
              </w:rPr>
            </w:pPr>
            <w:r w:rsidRPr="001E675B">
              <w:rPr>
                <w:b w:val="0"/>
                <w:sz w:val="20"/>
                <w:szCs w:val="20"/>
              </w:rPr>
              <w:t>Issue 00</w:t>
            </w:r>
            <w:r>
              <w:rPr>
                <w:b w:val="0"/>
                <w:sz w:val="20"/>
                <w:szCs w:val="20"/>
              </w:rPr>
              <w:t>6</w:t>
            </w:r>
            <w:r w:rsidRPr="001E675B">
              <w:rPr>
                <w:b w:val="0"/>
                <w:sz w:val="20"/>
                <w:szCs w:val="20"/>
              </w:rPr>
              <w:t xml:space="preserve"> incorporating use of ‘The Company’ definition as made in the STC</w:t>
            </w:r>
            <w:r w:rsidR="00F65FEE">
              <w:rPr>
                <w:b w:val="0"/>
                <w:sz w:val="20"/>
                <w:szCs w:val="20"/>
              </w:rPr>
              <w:t xml:space="preserve"> PM0130</w:t>
            </w:r>
          </w:p>
        </w:tc>
      </w:tr>
      <w:tr w:rsidR="00F65FEE" w14:paraId="27BAD56B" w14:textId="77777777" w:rsidTr="008A7A6D">
        <w:tc>
          <w:tcPr>
            <w:tcW w:w="1526" w:type="dxa"/>
          </w:tcPr>
          <w:p w14:paraId="0AA2832C" w14:textId="2096662E" w:rsidR="00F65FEE" w:rsidRPr="001E675B" w:rsidRDefault="00F65FEE" w:rsidP="001E675B">
            <w:pPr>
              <w:spacing w:after="0"/>
            </w:pPr>
            <w:r>
              <w:t>Issue 007</w:t>
            </w:r>
          </w:p>
        </w:tc>
        <w:tc>
          <w:tcPr>
            <w:tcW w:w="1417" w:type="dxa"/>
          </w:tcPr>
          <w:p w14:paraId="178EEC21" w14:textId="116AE3AE" w:rsidR="00F65FEE" w:rsidRDefault="00F65FEE" w:rsidP="001E675B">
            <w:pPr>
              <w:spacing w:after="0"/>
            </w:pPr>
            <w:r>
              <w:t>12/05/2023</w:t>
            </w:r>
          </w:p>
        </w:tc>
        <w:tc>
          <w:tcPr>
            <w:tcW w:w="5579" w:type="dxa"/>
          </w:tcPr>
          <w:p w14:paraId="610569DB" w14:textId="319B90BE" w:rsidR="00F65FEE" w:rsidRPr="001E675B" w:rsidRDefault="00F65FEE" w:rsidP="001E675B">
            <w:pPr>
              <w:pStyle w:val="Heading5"/>
              <w:rPr>
                <w:b w:val="0"/>
                <w:sz w:val="20"/>
                <w:szCs w:val="20"/>
              </w:rPr>
            </w:pPr>
            <w:r w:rsidRPr="001E675B">
              <w:rPr>
                <w:b w:val="0"/>
                <w:sz w:val="20"/>
                <w:szCs w:val="20"/>
              </w:rPr>
              <w:t>Issue 00</w:t>
            </w:r>
            <w:r>
              <w:rPr>
                <w:b w:val="0"/>
                <w:sz w:val="20"/>
                <w:szCs w:val="20"/>
              </w:rPr>
              <w:t>7</w:t>
            </w:r>
            <w:r w:rsidRPr="001E675B">
              <w:rPr>
                <w:b w:val="0"/>
                <w:sz w:val="20"/>
                <w:szCs w:val="20"/>
              </w:rPr>
              <w:t xml:space="preserve"> </w:t>
            </w:r>
            <w:r w:rsidR="0075268D" w:rsidRPr="002227E1">
              <w:rPr>
                <w:b w:val="0"/>
                <w:sz w:val="20"/>
                <w:szCs w:val="20"/>
              </w:rPr>
              <w:t>STCP19-5 to reflect the detailed technical changes in Grid Code as part of the GC0141 modification</w:t>
            </w:r>
            <w:r w:rsidR="0075268D" w:rsidRPr="001E675B">
              <w:rPr>
                <w:b w:val="0"/>
                <w:sz w:val="20"/>
                <w:szCs w:val="20"/>
              </w:rPr>
              <w:t xml:space="preserve"> </w:t>
            </w:r>
            <w:proofErr w:type="gramStart"/>
            <w:r w:rsidRPr="001E675B">
              <w:rPr>
                <w:b w:val="0"/>
                <w:sz w:val="20"/>
                <w:szCs w:val="20"/>
              </w:rPr>
              <w:t>STC</w:t>
            </w:r>
            <w:r>
              <w:rPr>
                <w:b w:val="0"/>
                <w:sz w:val="20"/>
                <w:szCs w:val="20"/>
              </w:rPr>
              <w:t xml:space="preserve">  PM</w:t>
            </w:r>
            <w:proofErr w:type="gramEnd"/>
            <w:r>
              <w:rPr>
                <w:b w:val="0"/>
                <w:sz w:val="20"/>
                <w:szCs w:val="20"/>
              </w:rPr>
              <w:t>0129</w:t>
            </w:r>
          </w:p>
        </w:tc>
      </w:tr>
      <w:tr w:rsidR="004E17E1" w14:paraId="353F1C1B" w14:textId="77777777" w:rsidTr="008A7A6D">
        <w:tc>
          <w:tcPr>
            <w:tcW w:w="1526" w:type="dxa"/>
          </w:tcPr>
          <w:p w14:paraId="13CDF13E" w14:textId="1600D074" w:rsidR="004E17E1" w:rsidRDefault="004E17E1" w:rsidP="001E675B">
            <w:pPr>
              <w:spacing w:after="0"/>
            </w:pPr>
            <w:r>
              <w:t>Issue 008</w:t>
            </w:r>
          </w:p>
        </w:tc>
        <w:tc>
          <w:tcPr>
            <w:tcW w:w="1417" w:type="dxa"/>
          </w:tcPr>
          <w:p w14:paraId="5EAC86BA" w14:textId="586E6F81" w:rsidR="004E17E1" w:rsidRDefault="004E17E1" w:rsidP="001E675B">
            <w:pPr>
              <w:spacing w:after="0"/>
            </w:pPr>
            <w:r>
              <w:t>17/04/2025</w:t>
            </w:r>
          </w:p>
        </w:tc>
        <w:tc>
          <w:tcPr>
            <w:tcW w:w="5579" w:type="dxa"/>
          </w:tcPr>
          <w:p w14:paraId="1BB9780C" w14:textId="797C3EEC" w:rsidR="004E17E1" w:rsidRPr="001E675B" w:rsidRDefault="004E17E1" w:rsidP="001E675B">
            <w:pPr>
              <w:pStyle w:val="Heading5"/>
              <w:rPr>
                <w:b w:val="0"/>
                <w:sz w:val="20"/>
                <w:szCs w:val="20"/>
              </w:rPr>
            </w:pPr>
            <w:r>
              <w:rPr>
                <w:b w:val="0"/>
                <w:sz w:val="20"/>
                <w:szCs w:val="20"/>
              </w:rPr>
              <w:t xml:space="preserve">Issue 008 PM0144 </w:t>
            </w:r>
            <w:r w:rsidR="003E023F" w:rsidRPr="003E023F">
              <w:rPr>
                <w:b w:val="0"/>
                <w:sz w:val="20"/>
                <w:szCs w:val="20"/>
              </w:rPr>
              <w:t>Digital Communication System Integration</w:t>
            </w:r>
          </w:p>
        </w:tc>
      </w:tr>
    </w:tbl>
    <w:p w14:paraId="4D722D26" w14:textId="77777777" w:rsidR="00A473C0" w:rsidRDefault="00A473C0" w:rsidP="008A7A6D">
      <w:pPr>
        <w:pStyle w:val="Heading1"/>
        <w:numPr>
          <w:ilvl w:val="0"/>
          <w:numId w:val="0"/>
        </w:numPr>
        <w:spacing w:before="60" w:after="60"/>
      </w:pPr>
      <w:r>
        <w:br w:type="page"/>
        <w:t xml:space="preserve">Introduction </w:t>
      </w:r>
    </w:p>
    <w:p w14:paraId="303AFA99" w14:textId="77777777" w:rsidR="00A473C0" w:rsidRDefault="00A473C0" w:rsidP="00F51A67">
      <w:pPr>
        <w:pStyle w:val="Heading2"/>
        <w:keepNext/>
        <w:keepLines/>
        <w:tabs>
          <w:tab w:val="clear" w:pos="851"/>
          <w:tab w:val="num" w:pos="709"/>
        </w:tabs>
        <w:spacing w:before="60" w:after="60"/>
        <w:ind w:left="709" w:hanging="709"/>
        <w:jc w:val="both"/>
      </w:pPr>
      <w:r>
        <w:t xml:space="preserve"> Scope</w:t>
      </w:r>
    </w:p>
    <w:p w14:paraId="61AC99B8" w14:textId="687751F6" w:rsidR="00A473C0" w:rsidRPr="001D0842" w:rsidRDefault="00A473C0" w:rsidP="0037687F">
      <w:pPr>
        <w:pStyle w:val="Heading3"/>
        <w:tabs>
          <w:tab w:val="clear" w:pos="0"/>
          <w:tab w:val="num" w:pos="720"/>
        </w:tabs>
        <w:ind w:left="720" w:hanging="720"/>
        <w:jc w:val="both"/>
      </w:pPr>
      <w:r>
        <w:t xml:space="preserve">To connect or use the </w:t>
      </w:r>
      <w:r w:rsidR="0076135E">
        <w:t xml:space="preserve">Onshore Transmission System, an </w:t>
      </w:r>
      <w:r w:rsidR="002819B8" w:rsidRPr="002819B8">
        <w:t>Offshore Transmission Owner</w:t>
      </w:r>
      <w:r w:rsidR="0076135E">
        <w:t xml:space="preserve"> </w:t>
      </w:r>
      <w:r w:rsidR="002819B8">
        <w:t xml:space="preserve">(OFTO) </w:t>
      </w:r>
      <w:r w:rsidR="0076135E">
        <w:t>must comply with the STC</w:t>
      </w:r>
      <w:r w:rsidR="00620D80">
        <w:t xml:space="preserve">, the </w:t>
      </w:r>
      <w:r w:rsidR="000B2064">
        <w:t xml:space="preserve">STCP 19-4 </w:t>
      </w:r>
      <w:r w:rsidR="0061716E">
        <w:t xml:space="preserve">Stage 1 Commissioning Panel data requirements </w:t>
      </w:r>
      <w:r w:rsidR="00620D80">
        <w:t xml:space="preserve">and the </w:t>
      </w:r>
      <w:r w:rsidR="00E804E0" w:rsidRPr="00B96B53">
        <w:rPr>
          <w:rStyle w:val="DeltaViewInsertion"/>
          <w:rFonts w:cs="Arial"/>
          <w:color w:val="auto"/>
          <w:szCs w:val="22"/>
          <w:u w:val="none"/>
        </w:rPr>
        <w:t>Transmission Owner Construction Agreement</w:t>
      </w:r>
      <w:r>
        <w:t xml:space="preserve">. This procedure outlines the </w:t>
      </w:r>
      <w:r w:rsidR="002819B8">
        <w:t>OFTO</w:t>
      </w:r>
      <w:r w:rsidR="0076135E">
        <w:t xml:space="preserve">’s obligations </w:t>
      </w:r>
      <w:r w:rsidR="006C359E">
        <w:t>to demonstrate compliance with</w:t>
      </w:r>
      <w:r w:rsidR="0076135E">
        <w:t xml:space="preserve"> STC Section K</w:t>
      </w:r>
      <w:r w:rsidR="006C359E">
        <w:t xml:space="preserve"> </w:t>
      </w:r>
      <w:r w:rsidR="00480607">
        <w:t>(</w:t>
      </w:r>
      <w:r w:rsidR="006C359E" w:rsidRPr="006771CB">
        <w:rPr>
          <w:rFonts w:cs="Arial"/>
        </w:rPr>
        <w:t xml:space="preserve">except </w:t>
      </w:r>
      <w:r w:rsidR="00480607">
        <w:rPr>
          <w:rFonts w:cs="Arial"/>
        </w:rPr>
        <w:t xml:space="preserve">part relating to </w:t>
      </w:r>
      <w:r w:rsidR="006C359E" w:rsidRPr="006771CB">
        <w:rPr>
          <w:rFonts w:cs="Arial"/>
        </w:rPr>
        <w:t>Ne</w:t>
      </w:r>
      <w:r w:rsidR="00480607">
        <w:rPr>
          <w:rFonts w:cs="Arial"/>
        </w:rPr>
        <w:t>utral Earthing</w:t>
      </w:r>
      <w:r w:rsidR="006C359E" w:rsidRPr="006771CB">
        <w:rPr>
          <w:rFonts w:cs="Arial"/>
        </w:rPr>
        <w:t>)</w:t>
      </w:r>
      <w:r w:rsidR="00522411">
        <w:rPr>
          <w:rFonts w:cs="Arial"/>
        </w:rPr>
        <w:t xml:space="preserve"> </w:t>
      </w:r>
      <w:r w:rsidR="00D27C32">
        <w:rPr>
          <w:rFonts w:cs="Arial"/>
        </w:rPr>
        <w:t xml:space="preserve">to </w:t>
      </w:r>
      <w:r w:rsidR="001E675B">
        <w:rPr>
          <w:rFonts w:cs="Arial"/>
        </w:rPr>
        <w:t>The Company</w:t>
      </w:r>
      <w:r w:rsidR="001E675B" w:rsidRPr="001E675B">
        <w:rPr>
          <w:rFonts w:cs="Arial"/>
        </w:rPr>
        <w:t>, as defined in the STC and meaning the licence holder with system operator responsibilities,</w:t>
      </w:r>
      <w:r w:rsidR="00D27C32">
        <w:rPr>
          <w:rFonts w:cs="Arial"/>
        </w:rPr>
        <w:t xml:space="preserve"> </w:t>
      </w:r>
      <w:r w:rsidR="00522411">
        <w:rPr>
          <w:rFonts w:cs="Arial"/>
        </w:rPr>
        <w:t>and the corresponding responsibilities o</w:t>
      </w:r>
      <w:r w:rsidR="006F1762">
        <w:rPr>
          <w:rFonts w:cs="Arial"/>
        </w:rPr>
        <w:t>n</w:t>
      </w:r>
      <w:r w:rsidR="00522411">
        <w:rPr>
          <w:rFonts w:cs="Arial"/>
        </w:rPr>
        <w:t xml:space="preserve"> </w:t>
      </w:r>
      <w:r w:rsidR="001E675B">
        <w:rPr>
          <w:rFonts w:cs="Arial"/>
        </w:rPr>
        <w:t>The Company</w:t>
      </w:r>
      <w:r w:rsidR="006C359E" w:rsidRPr="006771CB">
        <w:rPr>
          <w:rFonts w:cs="Arial"/>
        </w:rPr>
        <w:t>.</w:t>
      </w:r>
    </w:p>
    <w:p w14:paraId="35921564" w14:textId="77777777" w:rsidR="00C037BA" w:rsidRDefault="001D0842" w:rsidP="0037687F">
      <w:pPr>
        <w:pStyle w:val="Heading3"/>
        <w:tabs>
          <w:tab w:val="clear" w:pos="0"/>
          <w:tab w:val="num" w:pos="720"/>
        </w:tabs>
        <w:ind w:left="720" w:hanging="720"/>
        <w:jc w:val="both"/>
      </w:pPr>
      <w:r>
        <w:rPr>
          <w:rFonts w:cs="Arial"/>
        </w:rPr>
        <w:t xml:space="preserve">Where design, construction and commissioning of an </w:t>
      </w:r>
      <w:r>
        <w:t>O</w:t>
      </w:r>
      <w:r w:rsidR="00CA1915">
        <w:t>ff</w:t>
      </w:r>
      <w:r>
        <w:t xml:space="preserve">shore Transmission System has been initiated by a Generator, the compliance process for the </w:t>
      </w:r>
      <w:r w:rsidR="00C037BA">
        <w:t xml:space="preserve">applicable </w:t>
      </w:r>
      <w:r>
        <w:t xml:space="preserve">plant and apparatus </w:t>
      </w:r>
      <w:r w:rsidR="00C037BA">
        <w:t>may have been partially or fully completed under the provisions of the Grid Code prior to the OFTO assuming ownership.</w:t>
      </w:r>
      <w:r>
        <w:t xml:space="preserve"> </w:t>
      </w:r>
      <w:r w:rsidR="00C037BA">
        <w:t>T</w:t>
      </w:r>
      <w:r>
        <w:t xml:space="preserve">his procedure will </w:t>
      </w:r>
      <w:r w:rsidR="00C037BA">
        <w:t xml:space="preserve">then only </w:t>
      </w:r>
      <w:r>
        <w:t>apply</w:t>
      </w:r>
      <w:r w:rsidR="00C037BA">
        <w:t xml:space="preserve"> in relation to items not completed prior to the OFTO assuming ownership</w:t>
      </w:r>
      <w:r>
        <w:t>.</w:t>
      </w:r>
    </w:p>
    <w:p w14:paraId="404B663C" w14:textId="449042C7" w:rsidR="00601824" w:rsidRDefault="00A473C0" w:rsidP="004837F1">
      <w:pPr>
        <w:pStyle w:val="Heading3"/>
        <w:keepLines/>
        <w:tabs>
          <w:tab w:val="left" w:pos="720"/>
        </w:tabs>
        <w:ind w:left="720" w:hanging="720"/>
        <w:jc w:val="both"/>
      </w:pPr>
      <w:r>
        <w:t xml:space="preserve">This procedure applies to </w:t>
      </w:r>
      <w:r w:rsidR="001E675B">
        <w:t>The Company</w:t>
      </w:r>
      <w:r>
        <w:t xml:space="preserve"> and each </w:t>
      </w:r>
      <w:r w:rsidR="00816665">
        <w:t>TO</w:t>
      </w:r>
      <w:r>
        <w:t xml:space="preserve">. </w:t>
      </w:r>
      <w:r w:rsidR="002819B8" w:rsidRPr="002819B8">
        <w:t>For the purposes of this document,</w:t>
      </w:r>
      <w:r w:rsidR="00601824">
        <w:t xml:space="preserve"> the TOs </w:t>
      </w:r>
      <w:proofErr w:type="gramStart"/>
      <w:r w:rsidR="00601824">
        <w:t>are</w:t>
      </w:r>
      <w:r w:rsidR="002819B8" w:rsidRPr="002819B8">
        <w:t xml:space="preserve"> </w:t>
      </w:r>
      <w:r w:rsidR="00601824">
        <w:t>:</w:t>
      </w:r>
      <w:proofErr w:type="gramEnd"/>
    </w:p>
    <w:p w14:paraId="279DDB86" w14:textId="77777777" w:rsidR="00037817" w:rsidRDefault="00037817" w:rsidP="00FE4D86">
      <w:pPr>
        <w:pStyle w:val="Heading3"/>
        <w:keepLines/>
        <w:numPr>
          <w:ilvl w:val="0"/>
          <w:numId w:val="18"/>
        </w:numPr>
        <w:tabs>
          <w:tab w:val="clear" w:pos="720"/>
          <w:tab w:val="num" w:pos="1134"/>
        </w:tabs>
        <w:ind w:left="1134" w:hanging="425"/>
        <w:jc w:val="both"/>
      </w:pPr>
      <w:proofErr w:type="gramStart"/>
      <w:r>
        <w:t>NGET;</w:t>
      </w:r>
      <w:proofErr w:type="gramEnd"/>
    </w:p>
    <w:p w14:paraId="6DFB6158" w14:textId="77777777" w:rsidR="00601824" w:rsidRDefault="00601824" w:rsidP="00FE4D86">
      <w:pPr>
        <w:pStyle w:val="Heading3"/>
        <w:keepLines/>
        <w:numPr>
          <w:ilvl w:val="0"/>
          <w:numId w:val="18"/>
        </w:numPr>
        <w:tabs>
          <w:tab w:val="clear" w:pos="720"/>
          <w:tab w:val="num" w:pos="1134"/>
        </w:tabs>
        <w:ind w:left="1134" w:hanging="425"/>
        <w:jc w:val="both"/>
      </w:pPr>
      <w:r>
        <w:t>SPT; and</w:t>
      </w:r>
    </w:p>
    <w:p w14:paraId="5FD2599D" w14:textId="77777777" w:rsidR="0061716E" w:rsidRDefault="00601824" w:rsidP="00FE4D86">
      <w:pPr>
        <w:pStyle w:val="Heading3"/>
        <w:keepLines/>
        <w:numPr>
          <w:ilvl w:val="0"/>
          <w:numId w:val="18"/>
        </w:numPr>
        <w:tabs>
          <w:tab w:val="clear" w:pos="720"/>
          <w:tab w:val="num" w:pos="1134"/>
        </w:tabs>
        <w:ind w:left="1134" w:hanging="425"/>
        <w:jc w:val="both"/>
      </w:pPr>
      <w:r>
        <w:t>SHET; and</w:t>
      </w:r>
    </w:p>
    <w:p w14:paraId="23C4C490" w14:textId="11F49D27" w:rsidR="00966021" w:rsidRDefault="002819B8" w:rsidP="00FE4D86">
      <w:pPr>
        <w:pStyle w:val="Heading3"/>
        <w:keepLines/>
        <w:numPr>
          <w:ilvl w:val="0"/>
          <w:numId w:val="18"/>
        </w:numPr>
        <w:tabs>
          <w:tab w:val="clear" w:pos="720"/>
          <w:tab w:val="num" w:pos="1134"/>
        </w:tabs>
        <w:ind w:left="1134" w:hanging="425"/>
        <w:jc w:val="both"/>
        <w:rPr>
          <w:ins w:id="6" w:author="Author" w:date="2025-10-16T11:32:00Z" w16du:dateUtc="2025-10-16T10:32:00Z"/>
        </w:rPr>
      </w:pPr>
      <w:r>
        <w:t>a</w:t>
      </w:r>
      <w:r w:rsidRPr="002819B8">
        <w:t xml:space="preserve">ll Offshore Transmission </w:t>
      </w:r>
      <w:r w:rsidR="00601824">
        <w:t>Licence holders</w:t>
      </w:r>
      <w:del w:id="7" w:author="Author" w:date="2025-10-16T11:32:00Z" w16du:dateUtc="2025-10-16T10:32:00Z">
        <w:r w:rsidR="00601824" w:rsidDel="007E3661">
          <w:delText xml:space="preserve"> </w:delText>
        </w:r>
      </w:del>
      <w:r w:rsidRPr="002819B8">
        <w:t xml:space="preserve"> as appointed by </w:t>
      </w:r>
      <w:ins w:id="8" w:author="Author" w:date="2025-10-16T11:32:00Z" w16du:dateUtc="2025-10-16T10:32:00Z">
        <w:r w:rsidR="007E3661">
          <w:t>T</w:t>
        </w:r>
      </w:ins>
      <w:del w:id="9" w:author="Author" w:date="2025-10-16T11:32:00Z" w16du:dateUtc="2025-10-16T10:32:00Z">
        <w:r w:rsidRPr="002819B8" w:rsidDel="007E3661">
          <w:delText>t</w:delText>
        </w:r>
      </w:del>
      <w:r w:rsidRPr="002819B8">
        <w:t>he Authority. (For the avoidance of doubt, this includes Preferred Bidders).</w:t>
      </w:r>
    </w:p>
    <w:p w14:paraId="0E392C31" w14:textId="19A723DC" w:rsidR="007E3661" w:rsidRDefault="007E3661" w:rsidP="00FE4D86">
      <w:pPr>
        <w:pStyle w:val="Heading3"/>
        <w:keepLines/>
        <w:numPr>
          <w:ilvl w:val="0"/>
          <w:numId w:val="18"/>
        </w:numPr>
        <w:tabs>
          <w:tab w:val="clear" w:pos="720"/>
          <w:tab w:val="num" w:pos="1134"/>
        </w:tabs>
        <w:ind w:left="1134" w:hanging="425"/>
        <w:jc w:val="both"/>
      </w:pPr>
      <w:ins w:id="10" w:author="Author" w:date="2025-10-16T11:32:00Z">
        <w:r w:rsidRPr="007E3661">
          <w:rPr>
            <w:u w:val="single"/>
            <w:lang w:val="en-US"/>
          </w:rPr>
          <w:t xml:space="preserve">All Competitively Appointed Transmission License holders as appointed by </w:t>
        </w:r>
      </w:ins>
      <w:ins w:id="11" w:author="Author" w:date="2025-10-16T11:32:00Z" w16du:dateUtc="2025-10-16T10:32:00Z">
        <w:r>
          <w:rPr>
            <w:u w:val="single"/>
            <w:lang w:val="en-US"/>
          </w:rPr>
          <w:t>The Authority</w:t>
        </w:r>
      </w:ins>
      <w:ins w:id="12" w:author="Author" w:date="2025-10-16T11:32:00Z">
        <w:r w:rsidRPr="007E3661">
          <w:rPr>
            <w:u w:val="single"/>
            <w:lang w:val="en-US"/>
          </w:rPr>
          <w:t>.</w:t>
        </w:r>
      </w:ins>
    </w:p>
    <w:p w14:paraId="4EB58AB3" w14:textId="77777777" w:rsidR="00601824" w:rsidRDefault="00601824" w:rsidP="00601824">
      <w:pPr>
        <w:pStyle w:val="Heading3"/>
        <w:numPr>
          <w:ilvl w:val="0"/>
          <w:numId w:val="0"/>
        </w:numPr>
        <w:ind w:left="709"/>
        <w:jc w:val="both"/>
      </w:pPr>
      <w:proofErr w:type="gramStart"/>
      <w:r>
        <w:t>In the event that</w:t>
      </w:r>
      <w:proofErr w:type="gramEnd"/>
      <w:r>
        <w:t xml:space="preserve"> specific conditions or exceptions are made in the</w:t>
      </w:r>
      <w:r w:rsidR="0004787D">
        <w:t xml:space="preserve"> </w:t>
      </w:r>
      <w:r>
        <w:t>document relating to an Onshore TO or Offshore TO these will be prefixed accordingly.</w:t>
      </w:r>
    </w:p>
    <w:p w14:paraId="2596CC52" w14:textId="6D5EA229" w:rsidR="00DA1A1D" w:rsidRDefault="00A473C0" w:rsidP="0037687F">
      <w:pPr>
        <w:pStyle w:val="Heading3"/>
        <w:tabs>
          <w:tab w:val="clear" w:pos="0"/>
          <w:tab w:val="num" w:pos="720"/>
        </w:tabs>
        <w:ind w:left="720" w:hanging="720"/>
        <w:jc w:val="both"/>
      </w:pPr>
      <w:r>
        <w:t xml:space="preserve">This procedure sets out the </w:t>
      </w:r>
      <w:r w:rsidR="00BE38B8">
        <w:t>p</w:t>
      </w:r>
      <w:r w:rsidR="00471D65">
        <w:t xml:space="preserve">rocess </w:t>
      </w:r>
      <w:r w:rsidR="00A86E90">
        <w:t>to be followed by</w:t>
      </w:r>
      <w:r>
        <w:t xml:space="preserve"> each </w:t>
      </w:r>
      <w:r w:rsidR="002819B8">
        <w:t>OFTO</w:t>
      </w:r>
      <w:r>
        <w:t xml:space="preserve"> </w:t>
      </w:r>
      <w:r w:rsidR="00522411">
        <w:t xml:space="preserve">and </w:t>
      </w:r>
      <w:r w:rsidR="001E675B">
        <w:t>The Company</w:t>
      </w:r>
      <w:r w:rsidR="00522411">
        <w:t xml:space="preserve"> </w:t>
      </w:r>
      <w:r w:rsidR="00816665">
        <w:t xml:space="preserve">and </w:t>
      </w:r>
      <w:r w:rsidR="00982E96">
        <w:t>an</w:t>
      </w:r>
      <w:r w:rsidR="00816665">
        <w:t xml:space="preserve"> Onshore TO </w:t>
      </w:r>
      <w:r>
        <w:t>associated with a</w:t>
      </w:r>
      <w:r w:rsidR="00522411">
        <w:t>n</w:t>
      </w:r>
      <w:r>
        <w:t xml:space="preserve"> </w:t>
      </w:r>
      <w:r w:rsidR="00E9361D">
        <w:t>OFTO demonstrating Compliance</w:t>
      </w:r>
      <w:r>
        <w:t xml:space="preserve"> </w:t>
      </w:r>
      <w:r w:rsidR="00A86E90">
        <w:t xml:space="preserve">and details the facilities to be provided </w:t>
      </w:r>
      <w:r w:rsidR="00E9361D">
        <w:t xml:space="preserve">for Compliance demonstration </w:t>
      </w:r>
      <w:r w:rsidR="00A86E90">
        <w:t xml:space="preserve">and the </w:t>
      </w:r>
      <w:r w:rsidR="00FA00CA">
        <w:t xml:space="preserve">Compliance </w:t>
      </w:r>
      <w:r w:rsidR="00A86E90">
        <w:t xml:space="preserve">testing to be completed by each </w:t>
      </w:r>
      <w:r w:rsidR="002819B8">
        <w:t>OFTO</w:t>
      </w:r>
      <w:r w:rsidR="00DA1A1D">
        <w:t>.</w:t>
      </w:r>
    </w:p>
    <w:p w14:paraId="252930B8" w14:textId="77777777" w:rsidR="00A473C0" w:rsidRDefault="00BE38B8" w:rsidP="0037687F">
      <w:pPr>
        <w:pStyle w:val="Heading3"/>
        <w:tabs>
          <w:tab w:val="clear" w:pos="0"/>
          <w:tab w:val="num" w:pos="720"/>
        </w:tabs>
        <w:ind w:left="720" w:hanging="720"/>
        <w:jc w:val="both"/>
      </w:pPr>
      <w:r>
        <w:t>I</w:t>
      </w:r>
      <w:r w:rsidR="00A473C0">
        <w:t xml:space="preserve">t should be noted that </w:t>
      </w:r>
      <w:r>
        <w:t>other aspects of the</w:t>
      </w:r>
      <w:r w:rsidR="00A473C0">
        <w:t xml:space="preserve"> process that is triggered by a request for </w:t>
      </w:r>
      <w:r w:rsidR="00DA1A1D">
        <w:t xml:space="preserve">connection </w:t>
      </w:r>
      <w:r>
        <w:t>are</w:t>
      </w:r>
      <w:r w:rsidR="00DA1A1D">
        <w:t xml:space="preserve"> covered by other STCPs</w:t>
      </w:r>
      <w:r w:rsidR="00A473C0">
        <w:t>.</w:t>
      </w:r>
    </w:p>
    <w:p w14:paraId="383ECEE6" w14:textId="77777777" w:rsidR="008A7A6D" w:rsidRDefault="008A7A6D" w:rsidP="008A7A6D">
      <w:pPr>
        <w:pStyle w:val="Heading3"/>
        <w:numPr>
          <w:ilvl w:val="0"/>
          <w:numId w:val="0"/>
        </w:numPr>
        <w:jc w:val="both"/>
      </w:pPr>
    </w:p>
    <w:p w14:paraId="5C940F0A" w14:textId="77777777" w:rsidR="00A473C0" w:rsidRDefault="00A473C0" w:rsidP="001908DF">
      <w:pPr>
        <w:pStyle w:val="Heading2"/>
        <w:keepNext/>
        <w:keepLines/>
        <w:tabs>
          <w:tab w:val="clear" w:pos="851"/>
          <w:tab w:val="num" w:pos="709"/>
        </w:tabs>
        <w:spacing w:before="60" w:after="60"/>
        <w:ind w:left="709" w:hanging="709"/>
        <w:jc w:val="both"/>
      </w:pPr>
      <w:r>
        <w:t xml:space="preserve">Objectives </w:t>
      </w:r>
    </w:p>
    <w:p w14:paraId="3711E965" w14:textId="77777777" w:rsidR="00A473C0" w:rsidRDefault="00A473C0">
      <w:pPr>
        <w:pStyle w:val="Heading3"/>
        <w:keepLines/>
        <w:jc w:val="both"/>
      </w:pPr>
      <w:r>
        <w:t>The objectives of this procedure are to specify:</w:t>
      </w:r>
    </w:p>
    <w:p w14:paraId="45339DB6" w14:textId="627FDEE0" w:rsidR="00A473C0" w:rsidRDefault="00A473C0">
      <w:pPr>
        <w:pStyle w:val="StyleBulleted"/>
        <w:keepNext/>
        <w:keepLines/>
        <w:spacing w:before="60" w:after="60"/>
        <w:jc w:val="both"/>
      </w:pPr>
      <w:r>
        <w:t xml:space="preserve">the responsibilities of </w:t>
      </w:r>
      <w:r w:rsidR="001E675B">
        <w:t>The Company</w:t>
      </w:r>
      <w:r w:rsidR="00604FD5">
        <w:t xml:space="preserve"> and the </w:t>
      </w:r>
      <w:r w:rsidR="002819B8">
        <w:t>OFTO</w:t>
      </w:r>
      <w:r>
        <w:t xml:space="preserve"> in relation to </w:t>
      </w:r>
      <w:r w:rsidR="00142C9A">
        <w:t>Compliance Process</w:t>
      </w:r>
      <w:r>
        <w:t xml:space="preserve"> and Compliance Testing </w:t>
      </w:r>
      <w:proofErr w:type="gramStart"/>
      <w:r>
        <w:t>activities;</w:t>
      </w:r>
      <w:proofErr w:type="gramEnd"/>
    </w:p>
    <w:p w14:paraId="683616AC" w14:textId="5E962B70" w:rsidR="00A473C0" w:rsidRDefault="00A473C0">
      <w:pPr>
        <w:pStyle w:val="StyleBulleted"/>
        <w:keepNext/>
        <w:keepLines/>
        <w:spacing w:before="60" w:after="60"/>
        <w:jc w:val="both"/>
      </w:pPr>
      <w:r>
        <w:t xml:space="preserve">the requirements for exchange of information between </w:t>
      </w:r>
      <w:r w:rsidR="001E675B">
        <w:t>The Company</w:t>
      </w:r>
      <w:r w:rsidR="00604FD5">
        <w:t xml:space="preserve"> and the </w:t>
      </w:r>
      <w:r w:rsidR="002819B8">
        <w:t>OFTO</w:t>
      </w:r>
      <w:r w:rsidR="00816665" w:rsidRPr="00816665">
        <w:t xml:space="preserve"> </w:t>
      </w:r>
      <w:r w:rsidR="00816665">
        <w:t xml:space="preserve">and the </w:t>
      </w:r>
      <w:r w:rsidR="00733464">
        <w:t>Onshore Host TO</w:t>
      </w:r>
      <w:r>
        <w:t xml:space="preserve"> related to Compliance </w:t>
      </w:r>
      <w:proofErr w:type="gramStart"/>
      <w:r>
        <w:t>activities;</w:t>
      </w:r>
      <w:proofErr w:type="gramEnd"/>
      <w:r>
        <w:t xml:space="preserve"> </w:t>
      </w:r>
    </w:p>
    <w:p w14:paraId="7E10B03A" w14:textId="77777777" w:rsidR="00A473C0" w:rsidRDefault="00A473C0" w:rsidP="006403FC">
      <w:pPr>
        <w:pStyle w:val="Heading3"/>
        <w:tabs>
          <w:tab w:val="clear" w:pos="0"/>
        </w:tabs>
        <w:ind w:left="720" w:hanging="720"/>
        <w:jc w:val="both"/>
      </w:pPr>
      <w:r>
        <w:t>This procedure includes the Parties’ responsibilities in respect of Compliance which involve</w:t>
      </w:r>
      <w:r w:rsidR="00CF5C12">
        <w:t>s</w:t>
      </w:r>
      <w:r>
        <w:t xml:space="preserve"> or affect</w:t>
      </w:r>
      <w:r w:rsidR="00CF5C12">
        <w:t>s</w:t>
      </w:r>
      <w:r>
        <w:t xml:space="preserve"> </w:t>
      </w:r>
      <w:r w:rsidR="002819B8">
        <w:t>OFTO</w:t>
      </w:r>
      <w:r>
        <w:t xml:space="preserve"> assets.</w:t>
      </w:r>
    </w:p>
    <w:p w14:paraId="6145A8EA" w14:textId="77777777" w:rsidR="00A473C0" w:rsidRDefault="00A473C0" w:rsidP="006403FC">
      <w:pPr>
        <w:pStyle w:val="Heading3"/>
        <w:tabs>
          <w:tab w:val="clear" w:pos="0"/>
        </w:tabs>
        <w:ind w:left="720" w:hanging="720"/>
        <w:jc w:val="both"/>
      </w:pPr>
      <w:r>
        <w:t xml:space="preserve">Appendix </w:t>
      </w:r>
      <w:r w:rsidR="00CF5C12">
        <w:t>B</w:t>
      </w:r>
      <w:r>
        <w:t xml:space="preserve"> contains a summary of responsibilities on Parties with respect to </w:t>
      </w:r>
      <w:r w:rsidR="00340FD0">
        <w:t>Compliance Process</w:t>
      </w:r>
      <w:r>
        <w:t xml:space="preserve"> and Compliance Testing.</w:t>
      </w:r>
    </w:p>
    <w:p w14:paraId="486DFEFC" w14:textId="77777777" w:rsidR="008A7A6D" w:rsidRDefault="00A473C0" w:rsidP="008A7A6D">
      <w:pPr>
        <w:pStyle w:val="Heading3"/>
        <w:tabs>
          <w:tab w:val="clear" w:pos="0"/>
        </w:tabs>
        <w:ind w:left="720" w:hanging="720"/>
        <w:jc w:val="both"/>
      </w:pPr>
      <w:r>
        <w:t xml:space="preserve">For the avoidance of doubt the testing and energisation of </w:t>
      </w:r>
      <w:r w:rsidR="00EE0B11">
        <w:t>Onshore Transmission Owner</w:t>
      </w:r>
      <w:r>
        <w:t xml:space="preserve"> Plant and/or Apparatus is covered under STCP 19-4 Com</w:t>
      </w:r>
      <w:r w:rsidR="008A7A6D">
        <w:t>missioning and Decommissioning.</w:t>
      </w:r>
    </w:p>
    <w:p w14:paraId="3EDBEB8E" w14:textId="77777777" w:rsidR="008A7A6D" w:rsidRDefault="008A7A6D" w:rsidP="008A7A6D">
      <w:pPr>
        <w:pStyle w:val="Heading3"/>
        <w:numPr>
          <w:ilvl w:val="0"/>
          <w:numId w:val="0"/>
        </w:numPr>
        <w:jc w:val="both"/>
      </w:pPr>
    </w:p>
    <w:p w14:paraId="15E8708B" w14:textId="77777777" w:rsidR="008A7A6D" w:rsidRDefault="008A7A6D" w:rsidP="008A7A6D">
      <w:pPr>
        <w:pStyle w:val="Heading3"/>
        <w:numPr>
          <w:ilvl w:val="0"/>
          <w:numId w:val="0"/>
        </w:numPr>
        <w:jc w:val="both"/>
        <w:sectPr w:rsidR="008A7A6D">
          <w:headerReference w:type="default" r:id="rId11"/>
          <w:footerReference w:type="even" r:id="rId12"/>
          <w:footerReference w:type="default" r:id="rId13"/>
          <w:type w:val="continuous"/>
          <w:pgSz w:w="11906" w:h="16838"/>
          <w:pgMar w:top="1560" w:right="1800" w:bottom="1440" w:left="1800" w:header="720" w:footer="720" w:gutter="0"/>
          <w:cols w:space="720"/>
        </w:sectPr>
      </w:pPr>
    </w:p>
    <w:p w14:paraId="113242B1" w14:textId="77777777" w:rsidR="00A473C0" w:rsidRDefault="00A473C0" w:rsidP="0021115F">
      <w:pPr>
        <w:pStyle w:val="Heading1"/>
        <w:keepLines/>
        <w:tabs>
          <w:tab w:val="clear" w:pos="851"/>
          <w:tab w:val="num" w:pos="709"/>
        </w:tabs>
        <w:spacing w:before="60" w:after="60"/>
        <w:ind w:left="709" w:hanging="709"/>
        <w:jc w:val="both"/>
      </w:pPr>
      <w:r>
        <w:t>Key Definitions</w:t>
      </w:r>
    </w:p>
    <w:p w14:paraId="50352AA2" w14:textId="77777777" w:rsidR="00A473C0" w:rsidRDefault="00A473C0" w:rsidP="0021115F">
      <w:pPr>
        <w:pStyle w:val="Heading2"/>
        <w:keepNext/>
        <w:keepLines/>
        <w:tabs>
          <w:tab w:val="clear" w:pos="851"/>
          <w:tab w:val="num" w:pos="709"/>
        </w:tabs>
        <w:spacing w:before="60" w:after="60"/>
        <w:ind w:left="709" w:hanging="709"/>
        <w:jc w:val="both"/>
      </w:pPr>
      <w:r>
        <w:t>For the purposes of STCP 19-</w:t>
      </w:r>
      <w:r w:rsidR="003C7292">
        <w:t>5</w:t>
      </w:r>
      <w:r>
        <w:t xml:space="preserve"> </w:t>
      </w:r>
      <w:r w:rsidR="003C7292" w:rsidRPr="003C7292">
        <w:t>Offshore Transmission Compliance Process &amp; Compliance Testing</w:t>
      </w:r>
      <w:r>
        <w:t>:</w:t>
      </w:r>
    </w:p>
    <w:p w14:paraId="22B17ABF" w14:textId="77777777" w:rsidR="00A64DB1" w:rsidRDefault="00A473C0" w:rsidP="0021115F">
      <w:pPr>
        <w:pStyle w:val="Heading3"/>
        <w:keepLines/>
        <w:spacing w:before="0" w:after="0"/>
        <w:ind w:left="720" w:hanging="720"/>
        <w:jc w:val="both"/>
      </w:pPr>
      <w:r>
        <w:rPr>
          <w:b/>
        </w:rPr>
        <w:t>Compliance</w:t>
      </w:r>
      <w:r>
        <w:t xml:space="preserve"> means the </w:t>
      </w:r>
      <w:r w:rsidR="00A64DB1">
        <w:t>c</w:t>
      </w:r>
      <w:r>
        <w:t xml:space="preserve">ompliance of </w:t>
      </w:r>
      <w:r w:rsidR="002819B8">
        <w:t>OFTO</w:t>
      </w:r>
      <w:r>
        <w:t xml:space="preserve"> </w:t>
      </w:r>
      <w:r w:rsidRPr="00A64DB1">
        <w:t xml:space="preserve">Equipment to the requirements of the </w:t>
      </w:r>
      <w:r w:rsidR="00A64DB1" w:rsidRPr="00A64DB1">
        <w:t xml:space="preserve">following parts of </w:t>
      </w:r>
      <w:r w:rsidR="00966021" w:rsidRPr="00A64DB1">
        <w:t>STC Section K</w:t>
      </w:r>
      <w:r w:rsidR="00A64DB1" w:rsidRPr="00A64DB1">
        <w:t>:</w:t>
      </w:r>
    </w:p>
    <w:p w14:paraId="0DBEA876" w14:textId="77777777" w:rsidR="008A7A6D" w:rsidRPr="00A64DB1" w:rsidRDefault="008A7A6D" w:rsidP="008A7A6D">
      <w:pPr>
        <w:pStyle w:val="Heading3"/>
        <w:keepLines/>
        <w:numPr>
          <w:ilvl w:val="0"/>
          <w:numId w:val="0"/>
        </w:numPr>
        <w:spacing w:before="0" w:after="0"/>
        <w:jc w:val="both"/>
      </w:pPr>
    </w:p>
    <w:p w14:paraId="66517DBF" w14:textId="77777777" w:rsidR="00A64DB1" w:rsidRPr="00A64DB1" w:rsidRDefault="004B6349" w:rsidP="00FE4D86">
      <w:pPr>
        <w:pStyle w:val="Heading1"/>
        <w:numPr>
          <w:ilvl w:val="0"/>
          <w:numId w:val="16"/>
        </w:numPr>
        <w:tabs>
          <w:tab w:val="clear" w:pos="720"/>
          <w:tab w:val="num" w:pos="1276"/>
        </w:tabs>
        <w:spacing w:before="0" w:after="0" w:line="360" w:lineRule="auto"/>
        <w:ind w:hanging="11"/>
        <w:rPr>
          <w:b w:val="0"/>
          <w:sz w:val="20"/>
        </w:rPr>
      </w:pPr>
      <w:r>
        <w:rPr>
          <w:b w:val="0"/>
          <w:sz w:val="20"/>
        </w:rPr>
        <w:t xml:space="preserve">section </w:t>
      </w:r>
      <w:r w:rsidR="00A64DB1">
        <w:rPr>
          <w:b w:val="0"/>
          <w:sz w:val="20"/>
        </w:rPr>
        <w:t>2</w:t>
      </w:r>
      <w:r w:rsidR="00267A03">
        <w:rPr>
          <w:b w:val="0"/>
          <w:sz w:val="20"/>
        </w:rPr>
        <w:t>.</w:t>
      </w:r>
      <w:r w:rsidR="00A64DB1">
        <w:rPr>
          <w:b w:val="0"/>
          <w:sz w:val="20"/>
        </w:rPr>
        <w:t xml:space="preserve"> </w:t>
      </w:r>
      <w:r w:rsidR="00A64DB1" w:rsidRPr="00A64DB1">
        <w:rPr>
          <w:b w:val="0"/>
          <w:sz w:val="20"/>
        </w:rPr>
        <w:t>Reactive Capability and Voltage Control;</w:t>
      </w:r>
      <w:r w:rsidR="00A64DB1">
        <w:rPr>
          <w:b w:val="0"/>
          <w:sz w:val="20"/>
        </w:rPr>
        <w:t xml:space="preserve"> and</w:t>
      </w:r>
    </w:p>
    <w:p w14:paraId="5F520225" w14:textId="77777777" w:rsidR="00A64DB1" w:rsidRPr="00A64DB1" w:rsidRDefault="004B6349" w:rsidP="00FE4D86">
      <w:pPr>
        <w:pStyle w:val="Heading1"/>
        <w:numPr>
          <w:ilvl w:val="0"/>
          <w:numId w:val="16"/>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3</w:t>
      </w:r>
      <w:r w:rsidR="00267A03">
        <w:rPr>
          <w:b w:val="0"/>
          <w:sz w:val="20"/>
        </w:rPr>
        <w:t>.</w:t>
      </w:r>
      <w:r w:rsidR="00A64DB1" w:rsidRPr="00A64DB1">
        <w:rPr>
          <w:b w:val="0"/>
          <w:sz w:val="20"/>
        </w:rPr>
        <w:t xml:space="preserve"> Fault Ride Through</w:t>
      </w:r>
      <w:r w:rsidR="001A192B">
        <w:rPr>
          <w:b w:val="0"/>
          <w:sz w:val="20"/>
        </w:rPr>
        <w:t xml:space="preserve"> Capability</w:t>
      </w:r>
      <w:r w:rsidR="00A64DB1" w:rsidRPr="00A64DB1">
        <w:rPr>
          <w:b w:val="0"/>
          <w:sz w:val="20"/>
        </w:rPr>
        <w:t>;</w:t>
      </w:r>
      <w:r w:rsidR="00A64DB1">
        <w:rPr>
          <w:b w:val="0"/>
          <w:sz w:val="20"/>
        </w:rPr>
        <w:t xml:space="preserve"> and</w:t>
      </w:r>
    </w:p>
    <w:p w14:paraId="682925A6" w14:textId="77777777" w:rsidR="00A64DB1" w:rsidRPr="00A64DB1" w:rsidRDefault="004B6349" w:rsidP="00FE4D86">
      <w:pPr>
        <w:pStyle w:val="Heading1"/>
        <w:numPr>
          <w:ilvl w:val="0"/>
          <w:numId w:val="16"/>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4</w:t>
      </w:r>
      <w:r w:rsidR="00267A03">
        <w:rPr>
          <w:b w:val="0"/>
          <w:sz w:val="20"/>
        </w:rPr>
        <w:t>.</w:t>
      </w:r>
      <w:r w:rsidR="00A64DB1" w:rsidRPr="00A64DB1">
        <w:rPr>
          <w:b w:val="0"/>
          <w:sz w:val="20"/>
        </w:rPr>
        <w:t xml:space="preserve"> Additional Damping Facilities for </w:t>
      </w:r>
      <w:r w:rsidR="001A192B">
        <w:rPr>
          <w:b w:val="0"/>
          <w:sz w:val="20"/>
        </w:rPr>
        <w:t xml:space="preserve">Transmission </w:t>
      </w:r>
      <w:r w:rsidR="00A64DB1" w:rsidRPr="00A64DB1">
        <w:rPr>
          <w:b w:val="0"/>
          <w:sz w:val="20"/>
        </w:rPr>
        <w:t>DC Connections;</w:t>
      </w:r>
      <w:r w:rsidR="00A64DB1">
        <w:rPr>
          <w:b w:val="0"/>
          <w:sz w:val="20"/>
        </w:rPr>
        <w:t xml:space="preserve"> and</w:t>
      </w:r>
    </w:p>
    <w:p w14:paraId="0D9633D7" w14:textId="77777777" w:rsidR="003746A5" w:rsidRDefault="004B6349" w:rsidP="00FE4D86">
      <w:pPr>
        <w:pStyle w:val="Heading1"/>
        <w:numPr>
          <w:ilvl w:val="0"/>
          <w:numId w:val="16"/>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5</w:t>
      </w:r>
      <w:r w:rsidR="00267A03">
        <w:rPr>
          <w:b w:val="0"/>
          <w:sz w:val="20"/>
        </w:rPr>
        <w:t>.</w:t>
      </w:r>
      <w:r w:rsidR="00A64DB1" w:rsidRPr="00A64DB1">
        <w:rPr>
          <w:b w:val="0"/>
          <w:sz w:val="20"/>
        </w:rPr>
        <w:t xml:space="preserve"> Frequency Capability and </w:t>
      </w:r>
      <w:proofErr w:type="spellStart"/>
      <w:proofErr w:type="gramStart"/>
      <w:r w:rsidR="001A192B">
        <w:rPr>
          <w:b w:val="0"/>
          <w:sz w:val="20"/>
        </w:rPr>
        <w:t>Signals</w:t>
      </w:r>
      <w:r w:rsidR="00A64DB1">
        <w:rPr>
          <w:b w:val="0"/>
          <w:sz w:val="20"/>
        </w:rPr>
        <w:t>;</w:t>
      </w:r>
      <w:r w:rsidR="008A7A6D">
        <w:rPr>
          <w:b w:val="0"/>
          <w:sz w:val="20"/>
        </w:rPr>
        <w:t>and</w:t>
      </w:r>
      <w:proofErr w:type="spellEnd"/>
      <w:proofErr w:type="gramEnd"/>
    </w:p>
    <w:p w14:paraId="564F6D1C" w14:textId="77777777" w:rsidR="00A64DB1" w:rsidRDefault="003746A5" w:rsidP="00FE4D86">
      <w:pPr>
        <w:pStyle w:val="Heading1"/>
        <w:numPr>
          <w:ilvl w:val="0"/>
          <w:numId w:val="16"/>
        </w:numPr>
        <w:tabs>
          <w:tab w:val="clear" w:pos="720"/>
          <w:tab w:val="num" w:pos="1276"/>
        </w:tabs>
        <w:spacing w:before="0" w:after="0" w:line="360" w:lineRule="auto"/>
        <w:ind w:hanging="11"/>
        <w:rPr>
          <w:b w:val="0"/>
          <w:sz w:val="20"/>
        </w:rPr>
      </w:pPr>
      <w:r w:rsidRPr="003746A5">
        <w:rPr>
          <w:b w:val="0"/>
          <w:sz w:val="20"/>
        </w:rPr>
        <w:t>section 7. Power Quality</w:t>
      </w:r>
      <w:r>
        <w:rPr>
          <w:b w:val="0"/>
          <w:sz w:val="20"/>
        </w:rPr>
        <w:t>;</w:t>
      </w:r>
      <w:r w:rsidR="008A7A6D">
        <w:rPr>
          <w:b w:val="0"/>
          <w:sz w:val="20"/>
        </w:rPr>
        <w:t xml:space="preserve"> </w:t>
      </w:r>
      <w:r w:rsidR="00A64DB1">
        <w:rPr>
          <w:b w:val="0"/>
          <w:sz w:val="20"/>
        </w:rPr>
        <w:t>and</w:t>
      </w:r>
    </w:p>
    <w:p w14:paraId="4019B93E" w14:textId="77777777" w:rsidR="00A473C0" w:rsidRDefault="00A64DB1" w:rsidP="00762991">
      <w:pPr>
        <w:ind w:left="709"/>
      </w:pPr>
      <w:r>
        <w:t xml:space="preserve">all parts of the </w:t>
      </w:r>
      <w:r w:rsidR="002819B8">
        <w:t>OFTO</w:t>
      </w:r>
      <w:r>
        <w:t xml:space="preserve">’s Services Capability Specification and the </w:t>
      </w:r>
      <w:r w:rsidR="001D5535">
        <w:rPr>
          <w:rStyle w:val="DeltaViewInsertion"/>
          <w:rFonts w:cs="Arial"/>
          <w:color w:val="auto"/>
          <w:szCs w:val="22"/>
          <w:u w:val="none"/>
        </w:rPr>
        <w:t>Offshore TO Construction Agreement</w:t>
      </w:r>
      <w:r>
        <w:rPr>
          <w:rStyle w:val="DeltaViewInsertion"/>
          <w:rFonts w:cs="Arial"/>
          <w:color w:val="auto"/>
          <w:szCs w:val="22"/>
          <w:u w:val="none"/>
        </w:rPr>
        <w:t xml:space="preserve"> </w:t>
      </w:r>
      <w:r w:rsidR="001914EB">
        <w:rPr>
          <w:rStyle w:val="DeltaViewInsertion"/>
          <w:rFonts w:cs="Arial"/>
          <w:color w:val="auto"/>
          <w:szCs w:val="22"/>
          <w:u w:val="none"/>
        </w:rPr>
        <w:t xml:space="preserve">and the Transmission Interface Site Specification </w:t>
      </w:r>
      <w:r>
        <w:rPr>
          <w:rStyle w:val="DeltaViewInsertion"/>
          <w:rFonts w:cs="Arial"/>
          <w:color w:val="auto"/>
          <w:szCs w:val="22"/>
          <w:u w:val="none"/>
        </w:rPr>
        <w:t>relating to these parts of the STC Section K</w:t>
      </w:r>
      <w:r w:rsidR="00793A3B">
        <w:rPr>
          <w:rStyle w:val="DeltaViewInsertion"/>
          <w:rFonts w:cs="Arial"/>
          <w:color w:val="auto"/>
          <w:szCs w:val="22"/>
          <w:u w:val="none"/>
        </w:rPr>
        <w:t xml:space="preserve"> listed above</w:t>
      </w:r>
      <w:r>
        <w:rPr>
          <w:rStyle w:val="DeltaViewInsertion"/>
          <w:rFonts w:cs="Arial"/>
          <w:color w:val="auto"/>
          <w:szCs w:val="22"/>
          <w:u w:val="none"/>
        </w:rPr>
        <w:t xml:space="preserve">. </w:t>
      </w:r>
      <w:r>
        <w:t>For the avoidance of doubt</w:t>
      </w:r>
      <w:r w:rsidR="00301E07">
        <w:t>, compliance</w:t>
      </w:r>
      <w:r>
        <w:t xml:space="preserve"> </w:t>
      </w:r>
      <w:r w:rsidR="00301E07">
        <w:t xml:space="preserve">with </w:t>
      </w:r>
      <w:r>
        <w:t>STC Section K</w:t>
      </w:r>
      <w:r w:rsidR="00340FD0" w:rsidRPr="006771CB">
        <w:rPr>
          <w:rFonts w:cs="Arial"/>
        </w:rPr>
        <w:t xml:space="preserve"> </w:t>
      </w:r>
      <w:r>
        <w:rPr>
          <w:rFonts w:cs="Arial"/>
        </w:rPr>
        <w:t>part</w:t>
      </w:r>
      <w:r w:rsidR="00340FD0" w:rsidRPr="006771CB">
        <w:rPr>
          <w:rFonts w:cs="Arial"/>
        </w:rPr>
        <w:t xml:space="preserve"> 6 </w:t>
      </w:r>
      <w:r w:rsidR="00301E07">
        <w:rPr>
          <w:rFonts w:cs="Arial"/>
        </w:rPr>
        <w:t xml:space="preserve">relating to </w:t>
      </w:r>
      <w:r w:rsidR="00340FD0" w:rsidRPr="006771CB">
        <w:rPr>
          <w:rFonts w:cs="Arial"/>
        </w:rPr>
        <w:t xml:space="preserve">Neutral Earthing </w:t>
      </w:r>
      <w:r w:rsidR="003746A5">
        <w:rPr>
          <w:rFonts w:cs="Arial"/>
        </w:rPr>
        <w:t xml:space="preserve">is </w:t>
      </w:r>
      <w:r>
        <w:rPr>
          <w:rFonts w:cs="Arial"/>
        </w:rPr>
        <w:t>not included in this STCP</w:t>
      </w:r>
      <w:r w:rsidR="008A7A6D">
        <w:rPr>
          <w:rFonts w:cs="Arial"/>
        </w:rPr>
        <w:t>.</w:t>
      </w:r>
    </w:p>
    <w:p w14:paraId="35E452D8" w14:textId="13AB71CB" w:rsidR="004B6DC6" w:rsidRDefault="004B6DC6" w:rsidP="00762991">
      <w:pPr>
        <w:pStyle w:val="Heading3"/>
        <w:ind w:left="720" w:hanging="720"/>
        <w:jc w:val="both"/>
      </w:pPr>
      <w:r w:rsidRPr="004B6DC6">
        <w:rPr>
          <w:b/>
        </w:rPr>
        <w:t>Compliance Process</w:t>
      </w:r>
      <w:r>
        <w:t xml:space="preserve"> means the process </w:t>
      </w:r>
      <w:r w:rsidR="004B6349">
        <w:t xml:space="preserve">set out in this STCP19-5 </w:t>
      </w:r>
      <w:r>
        <w:t>to be followed by OFTOs to demonstrate Compliance</w:t>
      </w:r>
      <w:r w:rsidR="00CF5C12">
        <w:t xml:space="preserve"> to </w:t>
      </w:r>
      <w:r w:rsidR="001E675B">
        <w:t>The Company</w:t>
      </w:r>
      <w:r w:rsidR="00CF5C12">
        <w:t>.</w:t>
      </w:r>
    </w:p>
    <w:p w14:paraId="134B01B6" w14:textId="77777777" w:rsidR="00A473C0" w:rsidRDefault="00A473C0" w:rsidP="00762991">
      <w:pPr>
        <w:pStyle w:val="Heading3"/>
        <w:ind w:left="720" w:hanging="720"/>
        <w:jc w:val="both"/>
      </w:pPr>
      <w:r>
        <w:rPr>
          <w:b/>
        </w:rPr>
        <w:t>Compliance Testing</w:t>
      </w:r>
      <w:r>
        <w:t xml:space="preserve"> means the process validating </w:t>
      </w:r>
      <w:r w:rsidR="002819B8">
        <w:t>OFTO</w:t>
      </w:r>
      <w:r>
        <w:t xml:space="preserve"> Equipment for Compliance.</w:t>
      </w:r>
    </w:p>
    <w:p w14:paraId="3F8D6368" w14:textId="333930A5" w:rsidR="00181940" w:rsidRDefault="00181940" w:rsidP="00181940">
      <w:pPr>
        <w:pStyle w:val="Heading3"/>
        <w:keepLines/>
        <w:tabs>
          <w:tab w:val="clear" w:pos="0"/>
          <w:tab w:val="num" w:pos="720"/>
        </w:tabs>
        <w:ind w:left="720" w:hanging="720"/>
        <w:jc w:val="both"/>
      </w:pPr>
      <w:r>
        <w:rPr>
          <w:b/>
        </w:rPr>
        <w:t>Final Section K Notification (FSKN)</w:t>
      </w:r>
      <w:r>
        <w:t xml:space="preserve"> means a certificate issued by </w:t>
      </w:r>
      <w:r w:rsidR="001E675B">
        <w:t>The Company</w:t>
      </w:r>
      <w:r>
        <w:t xml:space="preserve"> to the User following successful completion of the Compliance process. </w:t>
      </w:r>
    </w:p>
    <w:p w14:paraId="2E2B60C7" w14:textId="340BF0C0" w:rsidR="00181940" w:rsidRDefault="00181940" w:rsidP="00E954AC">
      <w:pPr>
        <w:pStyle w:val="Heading3"/>
        <w:keepNext/>
        <w:keepLines/>
        <w:tabs>
          <w:tab w:val="clear" w:pos="0"/>
          <w:tab w:val="num" w:pos="720"/>
        </w:tabs>
        <w:ind w:left="720" w:hanging="720"/>
        <w:jc w:val="both"/>
      </w:pPr>
      <w:r>
        <w:rPr>
          <w:b/>
        </w:rPr>
        <w:t>Interim Section K Notification (ISKN)</w:t>
      </w:r>
      <w:r>
        <w:t xml:space="preserve"> means a certificate issued by </w:t>
      </w:r>
      <w:r w:rsidR="001E675B">
        <w:t>The Company</w:t>
      </w:r>
      <w:r>
        <w:t xml:space="preserve"> to the User listing the parts of the Compliance process requiring completion. </w:t>
      </w:r>
    </w:p>
    <w:p w14:paraId="512C7D85" w14:textId="77777777" w:rsidR="00816665" w:rsidRDefault="00733464" w:rsidP="00816665">
      <w:pPr>
        <w:pStyle w:val="Heading3"/>
        <w:keepLines/>
        <w:jc w:val="both"/>
      </w:pPr>
      <w:r>
        <w:rPr>
          <w:b/>
        </w:rPr>
        <w:t>Onshore Host TO</w:t>
      </w:r>
      <w:r w:rsidR="00816665">
        <w:t xml:space="preserve"> means either</w:t>
      </w:r>
    </w:p>
    <w:p w14:paraId="32D83F3E" w14:textId="77777777" w:rsidR="00816665" w:rsidRDefault="00816665" w:rsidP="00FE4D86">
      <w:pPr>
        <w:pStyle w:val="Heading3"/>
        <w:keepLines/>
        <w:numPr>
          <w:ilvl w:val="0"/>
          <w:numId w:val="17"/>
        </w:numPr>
        <w:jc w:val="both"/>
      </w:pPr>
      <w:r>
        <w:t xml:space="preserve">the owner of the Onshore Transmission System at the Interface Point with the </w:t>
      </w:r>
      <w:r w:rsidR="002F51BB">
        <w:t>Offshore Transmission System</w:t>
      </w:r>
      <w:r>
        <w:t>; or</w:t>
      </w:r>
    </w:p>
    <w:p w14:paraId="2CFF04E4" w14:textId="77777777" w:rsidR="00816665" w:rsidRDefault="00816665" w:rsidP="00FE4D86">
      <w:pPr>
        <w:pStyle w:val="Heading3"/>
        <w:keepLines/>
        <w:numPr>
          <w:ilvl w:val="0"/>
          <w:numId w:val="17"/>
        </w:numPr>
        <w:jc w:val="both"/>
      </w:pPr>
      <w:r>
        <w:t xml:space="preserve">in the case of an </w:t>
      </w:r>
      <w:r w:rsidR="002F51BB">
        <w:t>Offshore Transmission System connected to a Distribution System, the owner of the Onshore Transmission System</w:t>
      </w:r>
      <w:r>
        <w:t xml:space="preserve"> to which the relevant Distribution System is connected.</w:t>
      </w:r>
    </w:p>
    <w:p w14:paraId="4E6B70B9" w14:textId="77777777" w:rsidR="009644C9" w:rsidRDefault="00733464" w:rsidP="00C72275">
      <w:pPr>
        <w:pStyle w:val="Heading3"/>
        <w:keepLines/>
        <w:tabs>
          <w:tab w:val="clear" w:pos="0"/>
          <w:tab w:val="num" w:pos="709"/>
        </w:tabs>
        <w:ind w:left="709" w:hanging="709"/>
        <w:jc w:val="both"/>
      </w:pPr>
      <w:r>
        <w:rPr>
          <w:b/>
        </w:rPr>
        <w:t>Onshore Affected TO</w:t>
      </w:r>
      <w:r w:rsidR="00C72275">
        <w:t xml:space="preserve">(s) means any </w:t>
      </w:r>
      <w:r w:rsidR="00B81E4E">
        <w:t>O</w:t>
      </w:r>
      <w:r w:rsidR="00C72275">
        <w:t>nshore Transmission Owner in relation to whose Transmission System the Relevant Connection Site satisfies the criteria set out in the STC, Schedule four. (see STC Section D, part 2, paragraph 2.2.2).</w:t>
      </w:r>
    </w:p>
    <w:p w14:paraId="0AD05781" w14:textId="77777777" w:rsidR="00F75F6A" w:rsidRDefault="00F75F6A" w:rsidP="00C72275">
      <w:pPr>
        <w:pStyle w:val="Heading3"/>
        <w:keepLines/>
        <w:tabs>
          <w:tab w:val="clear" w:pos="0"/>
          <w:tab w:val="num" w:pos="709"/>
        </w:tabs>
        <w:ind w:left="709" w:hanging="709"/>
        <w:jc w:val="both"/>
      </w:pPr>
      <w:r>
        <w:rPr>
          <w:b/>
        </w:rPr>
        <w:t xml:space="preserve">Section K Notification </w:t>
      </w:r>
      <w:r>
        <w:t>means either</w:t>
      </w:r>
      <w:r w:rsidRPr="00F75F6A">
        <w:t xml:space="preserve"> Interim Section K Notification</w:t>
      </w:r>
      <w:r>
        <w:t xml:space="preserve"> or Final </w:t>
      </w:r>
      <w:r w:rsidRPr="00F75F6A">
        <w:t>Section K Notification</w:t>
      </w:r>
      <w:r w:rsidR="008A7A6D">
        <w:t xml:space="preserve"> as the context requires.</w:t>
      </w:r>
    </w:p>
    <w:p w14:paraId="75B9B1B9" w14:textId="77777777" w:rsidR="008B6EB8" w:rsidRDefault="008B6EB8" w:rsidP="00C72275">
      <w:pPr>
        <w:pStyle w:val="Heading3"/>
        <w:keepLines/>
        <w:tabs>
          <w:tab w:val="clear" w:pos="0"/>
          <w:tab w:val="num" w:pos="709"/>
        </w:tabs>
        <w:ind w:left="709" w:hanging="709"/>
        <w:jc w:val="both"/>
      </w:pPr>
      <w:r>
        <w:rPr>
          <w:b/>
        </w:rPr>
        <w:t xml:space="preserve">Section 8A </w:t>
      </w:r>
      <w:r>
        <w:t xml:space="preserve">means the process for the award of a Transmission Licence </w:t>
      </w:r>
      <w:r w:rsidR="00AA0238">
        <w:t xml:space="preserve">in respect of offshore transmission as </w:t>
      </w:r>
      <w:r>
        <w:t>set out in Section 8A of the Electricity Act 1989.</w:t>
      </w:r>
    </w:p>
    <w:p w14:paraId="6FE3F972" w14:textId="77777777" w:rsidR="008A7A6D" w:rsidRDefault="008A7A6D" w:rsidP="008A7A6D">
      <w:pPr>
        <w:pStyle w:val="Heading3"/>
        <w:keepLines/>
        <w:numPr>
          <w:ilvl w:val="0"/>
          <w:numId w:val="0"/>
        </w:numPr>
        <w:jc w:val="both"/>
      </w:pPr>
    </w:p>
    <w:p w14:paraId="17E57258" w14:textId="77777777" w:rsidR="00A473C0" w:rsidRDefault="00A473C0" w:rsidP="001908DF">
      <w:pPr>
        <w:pStyle w:val="Heading1"/>
        <w:keepNext w:val="0"/>
        <w:tabs>
          <w:tab w:val="clear" w:pos="851"/>
          <w:tab w:val="num" w:pos="709"/>
        </w:tabs>
        <w:spacing w:before="60" w:after="60"/>
        <w:ind w:left="709" w:hanging="709"/>
        <w:jc w:val="both"/>
      </w:pPr>
      <w:r>
        <w:t>Procedure</w:t>
      </w:r>
    </w:p>
    <w:p w14:paraId="58604B0C" w14:textId="77777777" w:rsidR="00A473C0" w:rsidRDefault="001908DF" w:rsidP="001908DF">
      <w:pPr>
        <w:pStyle w:val="Heading2"/>
        <w:tabs>
          <w:tab w:val="clear" w:pos="851"/>
          <w:tab w:val="num" w:pos="709"/>
        </w:tabs>
        <w:spacing w:before="60" w:after="60"/>
        <w:ind w:left="709" w:hanging="709"/>
        <w:jc w:val="both"/>
      </w:pPr>
      <w:r>
        <w:t xml:space="preserve">Compliance </w:t>
      </w:r>
      <w:r w:rsidR="00A473C0">
        <w:t>Process</w:t>
      </w:r>
    </w:p>
    <w:p w14:paraId="012BE43A" w14:textId="62691CAD" w:rsidR="006771CB" w:rsidRPr="00751412" w:rsidRDefault="001E675B" w:rsidP="00751412">
      <w:pPr>
        <w:pStyle w:val="Heading3"/>
        <w:tabs>
          <w:tab w:val="clear" w:pos="0"/>
          <w:tab w:val="num" w:pos="720"/>
        </w:tabs>
        <w:ind w:left="720" w:hanging="720"/>
        <w:jc w:val="both"/>
        <w:rPr>
          <w:rFonts w:cs="Arial"/>
        </w:rPr>
      </w:pPr>
      <w:r>
        <w:t>The Company</w:t>
      </w:r>
      <w:r w:rsidR="006771CB" w:rsidRPr="006771CB">
        <w:t xml:space="preserve"> shall </w:t>
      </w:r>
      <w:r w:rsidR="001A6DB1">
        <w:t>assess the</w:t>
      </w:r>
      <w:r w:rsidR="006771CB" w:rsidRPr="006771CB">
        <w:t xml:space="preserve"> </w:t>
      </w:r>
      <w:r w:rsidR="00267A03">
        <w:t>C</w:t>
      </w:r>
      <w:r w:rsidR="006771CB" w:rsidRPr="006771CB">
        <w:t xml:space="preserve">ompliance of the Offshore Transmission </w:t>
      </w:r>
      <w:r w:rsidR="00E0640E">
        <w:t>System</w:t>
      </w:r>
      <w:r w:rsidR="006771CB" w:rsidRPr="006771CB">
        <w:t xml:space="preserve">. The </w:t>
      </w:r>
      <w:r w:rsidR="002819B8">
        <w:t>OFTO</w:t>
      </w:r>
      <w:r w:rsidR="006771CB" w:rsidRPr="006771CB">
        <w:t xml:space="preserve"> will provide the data, simulations and testing deemed necessar</w:t>
      </w:r>
      <w:r w:rsidR="00C012C3">
        <w:t xml:space="preserve">y by </w:t>
      </w:r>
      <w:r>
        <w:t>The Company</w:t>
      </w:r>
      <w:r w:rsidR="00C012C3">
        <w:t xml:space="preserve"> to demonstrate</w:t>
      </w:r>
      <w:r w:rsidR="002F747C">
        <w:t xml:space="preserve"> </w:t>
      </w:r>
      <w:r w:rsidR="00267A03">
        <w:t>C</w:t>
      </w:r>
      <w:r w:rsidR="002F747C">
        <w:t xml:space="preserve">ompliance. </w:t>
      </w:r>
      <w:r w:rsidR="00267A03">
        <w:t>For the avoidance of doubt c</w:t>
      </w:r>
      <w:r w:rsidR="006771CB" w:rsidRPr="006771CB">
        <w:t xml:space="preserve">ompliance in all aspects is the responsibility of the </w:t>
      </w:r>
      <w:r w:rsidR="002819B8">
        <w:t>OFTO</w:t>
      </w:r>
      <w:r w:rsidR="006771CB" w:rsidRPr="006771CB">
        <w:t>.</w:t>
      </w:r>
    </w:p>
    <w:p w14:paraId="0BDF48E2" w14:textId="7D132D40" w:rsidR="006771CB" w:rsidRPr="00B208DD" w:rsidRDefault="006771CB" w:rsidP="00751412">
      <w:pPr>
        <w:pStyle w:val="Heading3"/>
        <w:tabs>
          <w:tab w:val="clear" w:pos="0"/>
          <w:tab w:val="num" w:pos="720"/>
        </w:tabs>
        <w:ind w:left="720" w:hanging="720"/>
        <w:jc w:val="both"/>
        <w:rPr>
          <w:rFonts w:cs="Arial"/>
        </w:rPr>
      </w:pPr>
      <w:r w:rsidRPr="006771CB">
        <w:t xml:space="preserve">The process for the assessment of </w:t>
      </w:r>
      <w:r w:rsidR="00267A03">
        <w:t>C</w:t>
      </w:r>
      <w:r w:rsidRPr="006771CB">
        <w:t xml:space="preserve">ompliance of the Offshore Transmission </w:t>
      </w:r>
      <w:r w:rsidR="00E0640E">
        <w:t>System</w:t>
      </w:r>
      <w:r w:rsidRPr="006771CB">
        <w:t xml:space="preserve"> shall be as set out in </w:t>
      </w:r>
      <w:r w:rsidR="00176D61">
        <w:t xml:space="preserve">this </w:t>
      </w:r>
      <w:r w:rsidRPr="006771CB">
        <w:t xml:space="preserve">section. </w:t>
      </w:r>
      <w:r w:rsidR="001E675B">
        <w:t>The Company</w:t>
      </w:r>
      <w:r w:rsidRPr="006771CB">
        <w:t xml:space="preserve"> may agree to a variation of the following </w:t>
      </w:r>
      <w:r w:rsidRPr="00B208DD">
        <w:t xml:space="preserve">process for the assessment of </w:t>
      </w:r>
      <w:r w:rsidR="00DE1740" w:rsidRPr="00B208DD">
        <w:t>C</w:t>
      </w:r>
      <w:r w:rsidRPr="00B208DD">
        <w:t xml:space="preserve">ompliance if suggested by the </w:t>
      </w:r>
      <w:r w:rsidR="002819B8" w:rsidRPr="00B208DD">
        <w:t>OFTO</w:t>
      </w:r>
      <w:r w:rsidRPr="00B208DD">
        <w:t xml:space="preserve"> and deemed appropriate in the reasonable opinion of </w:t>
      </w:r>
      <w:r w:rsidR="001E675B">
        <w:t>The Company</w:t>
      </w:r>
      <w:r w:rsidRPr="00B208DD">
        <w:t>.</w:t>
      </w:r>
    </w:p>
    <w:p w14:paraId="0FFBC858" w14:textId="63BBF2FF" w:rsidR="002F0A0D" w:rsidRPr="00B208DD" w:rsidRDefault="007D54EE" w:rsidP="00146FEB">
      <w:pPr>
        <w:pStyle w:val="Heading3"/>
        <w:tabs>
          <w:tab w:val="clear" w:pos="0"/>
          <w:tab w:val="num" w:pos="720"/>
        </w:tabs>
        <w:ind w:left="720" w:hanging="720"/>
        <w:jc w:val="both"/>
        <w:rPr>
          <w:rFonts w:cs="Arial"/>
        </w:rPr>
      </w:pPr>
      <w:r w:rsidRPr="00B208DD">
        <w:rPr>
          <w:rFonts w:cs="Arial"/>
        </w:rPr>
        <w:t>Prior to an OFTO carrying out initial Energisation and commissioning of an Offshore Transmission System</w:t>
      </w:r>
      <w:r w:rsidR="002F0A0D" w:rsidRPr="00B208DD">
        <w:rPr>
          <w:rFonts w:cs="Arial"/>
        </w:rPr>
        <w:t xml:space="preserve"> </w:t>
      </w:r>
      <w:r w:rsidR="005110F8" w:rsidRPr="00B208DD">
        <w:rPr>
          <w:rFonts w:cs="Arial"/>
        </w:rPr>
        <w:t xml:space="preserve">under STCP 19-4 </w:t>
      </w:r>
      <w:r w:rsidRPr="00B208DD">
        <w:rPr>
          <w:rFonts w:cs="Arial"/>
        </w:rPr>
        <w:t xml:space="preserve">or </w:t>
      </w:r>
      <w:r w:rsidR="00381702" w:rsidRPr="00B208DD">
        <w:rPr>
          <w:rFonts w:cs="Arial"/>
        </w:rPr>
        <w:t xml:space="preserve">prior to </w:t>
      </w:r>
      <w:r w:rsidRPr="00B208DD">
        <w:rPr>
          <w:rFonts w:cs="Arial"/>
        </w:rPr>
        <w:t>assuming ownership for an Offshore Transmission system from a Generator</w:t>
      </w:r>
      <w:r w:rsidR="005C2B78" w:rsidRPr="00B208DD">
        <w:rPr>
          <w:rFonts w:cs="Arial"/>
        </w:rPr>
        <w:t>,</w:t>
      </w:r>
      <w:r w:rsidRPr="00B208DD">
        <w:rPr>
          <w:rFonts w:cs="Arial"/>
        </w:rPr>
        <w:t xml:space="preserve"> </w:t>
      </w:r>
      <w:r w:rsidR="001E675B">
        <w:rPr>
          <w:rFonts w:cs="Arial"/>
        </w:rPr>
        <w:t>The Company</w:t>
      </w:r>
      <w:r w:rsidRPr="00B208DD">
        <w:rPr>
          <w:rFonts w:cs="Arial"/>
        </w:rPr>
        <w:t xml:space="preserve"> will issue the OFTO a Section K Notification</w:t>
      </w:r>
      <w:r w:rsidR="004137CF" w:rsidRPr="00B208DD">
        <w:rPr>
          <w:rFonts w:cs="Arial"/>
        </w:rPr>
        <w:t>.</w:t>
      </w:r>
    </w:p>
    <w:p w14:paraId="49418676" w14:textId="77777777" w:rsidR="00774C67" w:rsidRPr="00B208DD" w:rsidRDefault="004137CF" w:rsidP="004137CF">
      <w:pPr>
        <w:pStyle w:val="Heading3"/>
        <w:tabs>
          <w:tab w:val="clear" w:pos="0"/>
          <w:tab w:val="num" w:pos="709"/>
        </w:tabs>
        <w:ind w:left="709" w:hanging="709"/>
        <w:jc w:val="both"/>
        <w:rPr>
          <w:rFonts w:cs="Arial"/>
        </w:rPr>
      </w:pPr>
      <w:r w:rsidRPr="00B208DD">
        <w:rPr>
          <w:rFonts w:cs="Arial"/>
        </w:rPr>
        <w:t xml:space="preserve">Where an OFTO is assuming ownership of </w:t>
      </w:r>
      <w:r w:rsidR="007E39CE" w:rsidRPr="00B208DD">
        <w:rPr>
          <w:rFonts w:cs="Arial"/>
        </w:rPr>
        <w:t>P</w:t>
      </w:r>
      <w:r w:rsidRPr="00B208DD">
        <w:rPr>
          <w:rFonts w:cs="Arial"/>
        </w:rPr>
        <w:t xml:space="preserve">lant and Apparatus </w:t>
      </w:r>
      <w:r w:rsidR="005C2B78" w:rsidRPr="00B208DD">
        <w:rPr>
          <w:rFonts w:cs="Arial"/>
        </w:rPr>
        <w:t xml:space="preserve">fully or partially </w:t>
      </w:r>
      <w:r w:rsidRPr="00B208DD">
        <w:rPr>
          <w:rFonts w:cs="Arial"/>
        </w:rPr>
        <w:t>designed, constructed and commissioned by a Generator and initia</w:t>
      </w:r>
      <w:r w:rsidR="00D1772B" w:rsidRPr="00B208DD">
        <w:rPr>
          <w:rFonts w:cs="Arial"/>
        </w:rPr>
        <w:t>l energisation has occurred</w:t>
      </w:r>
      <w:r w:rsidR="00774C67" w:rsidRPr="00B208DD">
        <w:rPr>
          <w:rFonts w:cs="Arial"/>
        </w:rPr>
        <w:t>:</w:t>
      </w:r>
      <w:r w:rsidR="00D1772B" w:rsidRPr="00B208DD">
        <w:rPr>
          <w:rFonts w:cs="Arial"/>
        </w:rPr>
        <w:t xml:space="preserve"> </w:t>
      </w:r>
    </w:p>
    <w:p w14:paraId="71D03EAF" w14:textId="3C661F7E" w:rsidR="0042247F" w:rsidRPr="00B208DD" w:rsidRDefault="001E675B" w:rsidP="00FE4D86">
      <w:pPr>
        <w:pStyle w:val="Heading3"/>
        <w:numPr>
          <w:ilvl w:val="0"/>
          <w:numId w:val="19"/>
        </w:numPr>
        <w:jc w:val="both"/>
      </w:pPr>
      <w:r>
        <w:rPr>
          <w:rFonts w:cs="Arial"/>
        </w:rPr>
        <w:t>The Company</w:t>
      </w:r>
      <w:r w:rsidR="004137CF" w:rsidRPr="00B208DD">
        <w:rPr>
          <w:rFonts w:cs="Arial"/>
        </w:rPr>
        <w:t xml:space="preserve"> shall issue</w:t>
      </w:r>
      <w:r w:rsidR="004137CF" w:rsidRPr="00B208DD">
        <w:t xml:space="preserve"> </w:t>
      </w:r>
      <w:r w:rsidR="005C2B78" w:rsidRPr="00B208DD">
        <w:t>a</w:t>
      </w:r>
      <w:r w:rsidR="00370A81" w:rsidRPr="00B208DD">
        <w:t>n Interim</w:t>
      </w:r>
      <w:r w:rsidR="004137CF" w:rsidRPr="00B208DD">
        <w:t xml:space="preserve"> </w:t>
      </w:r>
      <w:r w:rsidR="00F75F6A" w:rsidRPr="00B208DD">
        <w:t xml:space="preserve">Section K Notification </w:t>
      </w:r>
      <w:r w:rsidR="00370A81" w:rsidRPr="00B208DD">
        <w:t xml:space="preserve">or Final </w:t>
      </w:r>
      <w:r w:rsidR="004137CF" w:rsidRPr="00B208DD">
        <w:t xml:space="preserve">Section K Notification </w:t>
      </w:r>
      <w:r w:rsidR="00D1772B" w:rsidRPr="00B208DD">
        <w:t>to the OFTO</w:t>
      </w:r>
      <w:r w:rsidR="00B30659" w:rsidRPr="00B208DD">
        <w:t xml:space="preserve"> after</w:t>
      </w:r>
      <w:r w:rsidR="0042247F" w:rsidRPr="00B208DD">
        <w:t xml:space="preserve">: </w:t>
      </w:r>
    </w:p>
    <w:p w14:paraId="5D01B19D" w14:textId="34D2EC1B" w:rsidR="0042247F" w:rsidRPr="00B208DD" w:rsidRDefault="001E675B" w:rsidP="00FE4D86">
      <w:pPr>
        <w:pStyle w:val="Heading3"/>
        <w:numPr>
          <w:ilvl w:val="1"/>
          <w:numId w:val="19"/>
        </w:numPr>
        <w:jc w:val="both"/>
      </w:pPr>
      <w:r>
        <w:t>The Company</w:t>
      </w:r>
      <w:r w:rsidR="00B30659" w:rsidRPr="00B208DD">
        <w:t xml:space="preserve"> has notified </w:t>
      </w:r>
      <w:r w:rsidR="00941740" w:rsidRPr="00B208DD">
        <w:t xml:space="preserve">the </w:t>
      </w:r>
      <w:r w:rsidR="00B30659" w:rsidRPr="00B208DD">
        <w:t xml:space="preserve">OFTO </w:t>
      </w:r>
      <w:r w:rsidR="00B30659" w:rsidRPr="00B208DD">
        <w:rPr>
          <w:rFonts w:cs="Arial"/>
        </w:rPr>
        <w:t xml:space="preserve">that the </w:t>
      </w:r>
      <w:r w:rsidR="009C73D4" w:rsidRPr="00B208DD">
        <w:t xml:space="preserve">current </w:t>
      </w:r>
      <w:r w:rsidR="00941740" w:rsidRPr="00B208DD">
        <w:t xml:space="preserve">OTSDUW Completion Report </w:t>
      </w:r>
      <w:r w:rsidR="0042247F" w:rsidRPr="00B208DD">
        <w:t xml:space="preserve">is acceptable; and, </w:t>
      </w:r>
    </w:p>
    <w:p w14:paraId="2507BF8F" w14:textId="37AB3427" w:rsidR="00AA0238" w:rsidRPr="00B208DD" w:rsidRDefault="001E675B" w:rsidP="00FE4D86">
      <w:pPr>
        <w:pStyle w:val="Heading3"/>
        <w:numPr>
          <w:ilvl w:val="1"/>
          <w:numId w:val="19"/>
        </w:numPr>
        <w:jc w:val="both"/>
      </w:pPr>
      <w:r>
        <w:t>The Company</w:t>
      </w:r>
      <w:r w:rsidR="00B30659" w:rsidRPr="00B208DD">
        <w:t xml:space="preserve"> has notified the OFTO</w:t>
      </w:r>
      <w:r w:rsidR="003656FE" w:rsidRPr="00B208DD">
        <w:t xml:space="preserve"> </w:t>
      </w:r>
      <w:r w:rsidR="0042247F" w:rsidRPr="00B208DD">
        <w:t xml:space="preserve">items </w:t>
      </w:r>
      <w:proofErr w:type="spellStart"/>
      <w:r w:rsidR="008B6EB8" w:rsidRPr="00B208DD">
        <w:t>i</w:t>
      </w:r>
      <w:proofErr w:type="spellEnd"/>
      <w:r w:rsidR="008B6EB8" w:rsidRPr="00B208DD">
        <w:t>) to iv) of 3.1.5</w:t>
      </w:r>
      <w:r w:rsidR="007A2D14" w:rsidRPr="00B208DD">
        <w:t xml:space="preserve"> have been completed to </w:t>
      </w:r>
      <w:r>
        <w:t>The Company</w:t>
      </w:r>
      <w:r w:rsidR="007A2D14" w:rsidRPr="00B208DD">
        <w:t>’s satisfaction</w:t>
      </w:r>
    </w:p>
    <w:p w14:paraId="354C9D87" w14:textId="3DFC7A95" w:rsidR="00774C67" w:rsidRPr="00B208DD" w:rsidRDefault="00AA0238" w:rsidP="00BD0B7E">
      <w:pPr>
        <w:pStyle w:val="Heading3"/>
        <w:numPr>
          <w:ilvl w:val="0"/>
          <w:numId w:val="0"/>
        </w:numPr>
        <w:ind w:left="1440"/>
        <w:jc w:val="both"/>
      </w:pPr>
      <w:r w:rsidRPr="00B208DD">
        <w:t>and</w:t>
      </w:r>
      <w:r w:rsidR="002C1830" w:rsidRPr="00B208DD">
        <w:t>,</w:t>
      </w:r>
      <w:r w:rsidRPr="00B208DD">
        <w:t xml:space="preserve"> where </w:t>
      </w:r>
      <w:r w:rsidR="00B30659" w:rsidRPr="00B208DD">
        <w:t>this occurs</w:t>
      </w:r>
      <w:r w:rsidRPr="00B208DD">
        <w:t xml:space="preserve"> prior to the commencement </w:t>
      </w:r>
      <w:r w:rsidR="00B30659" w:rsidRPr="00B208DD">
        <w:t xml:space="preserve">of Section 8A, </w:t>
      </w:r>
      <w:r w:rsidR="001E675B">
        <w:t>The Company</w:t>
      </w:r>
      <w:r w:rsidR="00B30659" w:rsidRPr="00B208DD">
        <w:t xml:space="preserve"> shall issue the Interim Section K Notification or Final Section K Notification to the OFTO prior to such commencement </w:t>
      </w:r>
      <w:r w:rsidR="002C1830" w:rsidRPr="00B208DD">
        <w:t>of Section 8</w:t>
      </w:r>
      <w:proofErr w:type="gramStart"/>
      <w:r w:rsidR="002C1830" w:rsidRPr="00B208DD">
        <w:t>A</w:t>
      </w:r>
      <w:r w:rsidRPr="00B208DD">
        <w:t xml:space="preserve"> </w:t>
      </w:r>
      <w:r w:rsidR="007A2D14" w:rsidRPr="00B208DD">
        <w:t>.</w:t>
      </w:r>
      <w:proofErr w:type="gramEnd"/>
      <w:r w:rsidR="008B6EB8" w:rsidRPr="00B208DD">
        <w:t xml:space="preserve">  </w:t>
      </w:r>
      <w:r w:rsidR="00941740" w:rsidRPr="00B208DD">
        <w:t>.</w:t>
      </w:r>
      <w:r w:rsidR="00266215" w:rsidRPr="00B208DD">
        <w:t xml:space="preserve"> </w:t>
      </w:r>
      <w:r w:rsidR="00941740" w:rsidRPr="00B208DD">
        <w:t xml:space="preserve"> </w:t>
      </w:r>
    </w:p>
    <w:p w14:paraId="57440FF2" w14:textId="77777777" w:rsidR="00774C67" w:rsidRPr="00B208DD" w:rsidRDefault="005A1647" w:rsidP="00FE4D86">
      <w:pPr>
        <w:pStyle w:val="Heading3"/>
        <w:numPr>
          <w:ilvl w:val="0"/>
          <w:numId w:val="19"/>
        </w:numPr>
        <w:jc w:val="both"/>
      </w:pPr>
      <w:r w:rsidRPr="00B208DD">
        <w:t xml:space="preserve">Recognising that this process is a parallel process to the issue of the Interim Operational Notification Part A / Final Operational Notification to the Generator in respect of the Offshore Transmission System under the Grid Code, the OFTO’s Interim Section K Notification or Final Section K Notification </w:t>
      </w:r>
      <w:r w:rsidR="00D1772B" w:rsidRPr="00B208DD">
        <w:rPr>
          <w:rFonts w:cs="Arial"/>
        </w:rPr>
        <w:t xml:space="preserve">will </w:t>
      </w:r>
      <w:r w:rsidR="00B30659" w:rsidRPr="00B208DD">
        <w:rPr>
          <w:rFonts w:cs="Arial"/>
        </w:rPr>
        <w:t>reflect</w:t>
      </w:r>
      <w:r w:rsidR="004137CF" w:rsidRPr="00B208DD">
        <w:t xml:space="preserve"> th</w:t>
      </w:r>
      <w:r w:rsidRPr="00B208DD">
        <w:t>at</w:t>
      </w:r>
      <w:r w:rsidR="009C73D4" w:rsidRPr="00B208DD">
        <w:t xml:space="preserve"> </w:t>
      </w:r>
      <w:r w:rsidR="002C1830" w:rsidRPr="00B208DD">
        <w:t>issued to</w:t>
      </w:r>
      <w:r w:rsidR="004137CF" w:rsidRPr="00B208DD">
        <w:t xml:space="preserve"> the Generator at th</w:t>
      </w:r>
      <w:r w:rsidR="00370A81" w:rsidRPr="00B208DD">
        <w:t>at</w:t>
      </w:r>
      <w:r w:rsidR="004137CF" w:rsidRPr="00B208DD">
        <w:t xml:space="preserve"> time.</w:t>
      </w:r>
      <w:r w:rsidR="00D1772B" w:rsidRPr="00B208DD">
        <w:t xml:space="preserve"> If following this (and prior to </w:t>
      </w:r>
      <w:r w:rsidR="002350A4" w:rsidRPr="00B208DD">
        <w:t>the OTSUA Transfer Time</w:t>
      </w:r>
      <w:r w:rsidR="00D1772B" w:rsidRPr="00B208DD">
        <w:t xml:space="preserve">), there is a change in the </w:t>
      </w:r>
      <w:r w:rsidR="007A0418" w:rsidRPr="00B208DD">
        <w:t>G</w:t>
      </w:r>
      <w:r w:rsidR="00D1772B" w:rsidRPr="00B208DD">
        <w:t>enerator’s operational notification, then the OFTO’s Interim Section K Notification or Final Section K Notification shall be changed accordingly</w:t>
      </w:r>
      <w:r w:rsidR="002C1830" w:rsidRPr="00B208DD">
        <w:t xml:space="preserve"> to reflect this</w:t>
      </w:r>
      <w:r w:rsidR="00D1772B" w:rsidRPr="00B208DD">
        <w:t>.</w:t>
      </w:r>
      <w:r w:rsidR="00266215" w:rsidRPr="00B208DD">
        <w:t xml:space="preserve"> </w:t>
      </w:r>
    </w:p>
    <w:p w14:paraId="692490D3" w14:textId="77777777" w:rsidR="004137CF" w:rsidRPr="00B208DD" w:rsidRDefault="005A1647" w:rsidP="00FE4D86">
      <w:pPr>
        <w:pStyle w:val="Heading3"/>
        <w:numPr>
          <w:ilvl w:val="0"/>
          <w:numId w:val="19"/>
        </w:numPr>
        <w:jc w:val="both"/>
        <w:rPr>
          <w:rFonts w:cs="Arial"/>
        </w:rPr>
      </w:pPr>
      <w:r w:rsidRPr="00B208DD">
        <w:t>Reflecting that this is a parallel process, any</w:t>
      </w:r>
      <w:r w:rsidR="00266215" w:rsidRPr="00B208DD">
        <w:t xml:space="preserve"> </w:t>
      </w:r>
      <w:r w:rsidR="002C1830" w:rsidRPr="00B208DD">
        <w:t>Interim Section K Notification or Final Section K N</w:t>
      </w:r>
      <w:r w:rsidR="00266215" w:rsidRPr="00B208DD">
        <w:t xml:space="preserve">otification </w:t>
      </w:r>
      <w:r w:rsidRPr="00B208DD">
        <w:t xml:space="preserve">issued </w:t>
      </w:r>
      <w:r w:rsidR="00D4083A" w:rsidRPr="00B208DD">
        <w:t>shall take</w:t>
      </w:r>
      <w:r w:rsidR="00266215" w:rsidRPr="00B208DD">
        <w:t xml:space="preserve"> effect</w:t>
      </w:r>
      <w:r w:rsidR="009C73D4" w:rsidRPr="00B208DD">
        <w:t xml:space="preserve"> </w:t>
      </w:r>
      <w:r w:rsidRPr="00B208DD">
        <w:t>for the purposes of the STC</w:t>
      </w:r>
      <w:r w:rsidR="00266215" w:rsidRPr="00B208DD">
        <w:t xml:space="preserve"> at the OTSUA Transfer Time. </w:t>
      </w:r>
    </w:p>
    <w:p w14:paraId="3AD4EDA8" w14:textId="19F78BBC" w:rsidR="006771CB" w:rsidRPr="00B208DD" w:rsidRDefault="00381702" w:rsidP="00381702">
      <w:pPr>
        <w:pStyle w:val="Heading3"/>
        <w:ind w:left="720" w:hanging="720"/>
      </w:pPr>
      <w:r w:rsidRPr="00B208DD">
        <w:t xml:space="preserve">Where an OFTO is responsible for the design, construction and commissioning of </w:t>
      </w:r>
      <w:r w:rsidR="004137CF" w:rsidRPr="00B208DD">
        <w:t>an</w:t>
      </w:r>
      <w:r w:rsidRPr="00B208DD">
        <w:t xml:space="preserve"> Offshore Transmission System the Interim Section K Notification shall be issued after </w:t>
      </w:r>
      <w:r w:rsidR="006771CB" w:rsidRPr="00B208DD">
        <w:t xml:space="preserve">the </w:t>
      </w:r>
      <w:r w:rsidR="002819B8" w:rsidRPr="00B208DD">
        <w:t>OFTO</w:t>
      </w:r>
      <w:r w:rsidR="00C8500C" w:rsidRPr="00B208DD">
        <w:t xml:space="preserve"> </w:t>
      </w:r>
      <w:r w:rsidRPr="00B208DD">
        <w:t xml:space="preserve">has </w:t>
      </w:r>
      <w:r w:rsidR="00C8500C" w:rsidRPr="00B208DD">
        <w:t>pr</w:t>
      </w:r>
      <w:r w:rsidR="00EB5BBA" w:rsidRPr="00B208DD">
        <w:t>o</w:t>
      </w:r>
      <w:r w:rsidR="00C8500C" w:rsidRPr="00B208DD">
        <w:t>v</w:t>
      </w:r>
      <w:r w:rsidR="00EB5BBA" w:rsidRPr="00B208DD">
        <w:t>i</w:t>
      </w:r>
      <w:r w:rsidR="00C8500C" w:rsidRPr="00B208DD">
        <w:t xml:space="preserve">ded </w:t>
      </w:r>
      <w:r w:rsidRPr="00B208DD">
        <w:t xml:space="preserve">the following </w:t>
      </w:r>
      <w:r w:rsidR="00C8500C" w:rsidRPr="00B208DD">
        <w:t xml:space="preserve">to </w:t>
      </w:r>
      <w:r w:rsidR="001E675B">
        <w:t>The Company</w:t>
      </w:r>
      <w:r w:rsidR="006771CB" w:rsidRPr="00B208DD">
        <w:t>:</w:t>
      </w:r>
    </w:p>
    <w:p w14:paraId="15AE1B4D" w14:textId="77777777" w:rsidR="006771CB" w:rsidRPr="00B208DD" w:rsidRDefault="006771CB" w:rsidP="006771CB">
      <w:pPr>
        <w:ind w:left="1560" w:hanging="567"/>
        <w:jc w:val="both"/>
        <w:rPr>
          <w:rFonts w:cs="Arial"/>
        </w:rPr>
      </w:pPr>
      <w:proofErr w:type="spellStart"/>
      <w:r w:rsidRPr="00B208DD">
        <w:rPr>
          <w:rFonts w:cs="Arial"/>
        </w:rPr>
        <w:t>i</w:t>
      </w:r>
      <w:proofErr w:type="spellEnd"/>
      <w:r w:rsidRPr="00B208DD">
        <w:rPr>
          <w:rFonts w:cs="Arial"/>
        </w:rPr>
        <w:t xml:space="preserve">) </w:t>
      </w:r>
      <w:r w:rsidRPr="00B208DD">
        <w:rPr>
          <w:rFonts w:cs="Arial"/>
        </w:rPr>
        <w:tab/>
      </w:r>
      <w:r w:rsidR="00C8500C" w:rsidRPr="00B208DD">
        <w:rPr>
          <w:rFonts w:cs="Arial"/>
        </w:rPr>
        <w:t>all</w:t>
      </w:r>
      <w:r w:rsidRPr="00B208DD">
        <w:rPr>
          <w:rFonts w:cs="Arial"/>
        </w:rPr>
        <w:t xml:space="preserve"> the data required by STCP1</w:t>
      </w:r>
      <w:r w:rsidR="0061716E" w:rsidRPr="00B208DD">
        <w:rPr>
          <w:rFonts w:cs="Arial"/>
        </w:rPr>
        <w:t xml:space="preserve">9-4 Commissioning Panel </w:t>
      </w:r>
      <w:r w:rsidR="00F71161" w:rsidRPr="00B208DD">
        <w:rPr>
          <w:rFonts w:cs="Arial"/>
        </w:rPr>
        <w:t>S</w:t>
      </w:r>
      <w:r w:rsidR="0061716E" w:rsidRPr="00B208DD">
        <w:rPr>
          <w:rFonts w:cs="Arial"/>
        </w:rPr>
        <w:t>tage 1</w:t>
      </w:r>
      <w:r w:rsidRPr="00B208DD">
        <w:rPr>
          <w:rFonts w:cs="Arial"/>
        </w:rPr>
        <w:t xml:space="preserve"> including a mathematical model </w:t>
      </w:r>
      <w:r w:rsidR="00202574" w:rsidRPr="00B208DD">
        <w:rPr>
          <w:rFonts w:cs="Arial"/>
        </w:rPr>
        <w:t xml:space="preserve">in transfer block diagram format </w:t>
      </w:r>
      <w:r w:rsidRPr="00B208DD">
        <w:rPr>
          <w:rFonts w:cs="Arial"/>
        </w:rPr>
        <w:t xml:space="preserve">representing the </w:t>
      </w:r>
      <w:r w:rsidR="00516A23" w:rsidRPr="00B208DD">
        <w:rPr>
          <w:rFonts w:cs="Arial"/>
        </w:rPr>
        <w:t xml:space="preserve">automatic </w:t>
      </w:r>
      <w:r w:rsidRPr="00B208DD">
        <w:rPr>
          <w:rFonts w:cs="Arial"/>
        </w:rPr>
        <w:t xml:space="preserve">control of </w:t>
      </w:r>
      <w:r w:rsidR="00267A03" w:rsidRPr="00B208DD">
        <w:rPr>
          <w:rFonts w:cs="Arial"/>
        </w:rPr>
        <w:t>all</w:t>
      </w:r>
      <w:r w:rsidRPr="00B208DD">
        <w:rPr>
          <w:rFonts w:cs="Arial"/>
        </w:rPr>
        <w:t xml:space="preserve"> dynamic voltage control plant and apparatus present in the Offshore Transmission </w:t>
      </w:r>
      <w:r w:rsidR="00E0640E" w:rsidRPr="00B208DD">
        <w:rPr>
          <w:rFonts w:cs="Arial"/>
        </w:rPr>
        <w:t>System</w:t>
      </w:r>
      <w:r w:rsidR="002F0A0D" w:rsidRPr="00B208DD">
        <w:rPr>
          <w:rFonts w:cs="Arial"/>
        </w:rPr>
        <w:t>; and</w:t>
      </w:r>
      <w:r w:rsidRPr="00B208DD">
        <w:rPr>
          <w:rFonts w:cs="Arial"/>
        </w:rPr>
        <w:t xml:space="preserve"> </w:t>
      </w:r>
    </w:p>
    <w:p w14:paraId="535A2792" w14:textId="77777777" w:rsidR="00E11886" w:rsidRPr="00B208DD" w:rsidRDefault="006771CB" w:rsidP="006771CB">
      <w:pPr>
        <w:ind w:left="1560" w:hanging="567"/>
        <w:jc w:val="both"/>
        <w:rPr>
          <w:rFonts w:cs="Arial"/>
        </w:rPr>
      </w:pPr>
      <w:r w:rsidRPr="00B208DD">
        <w:rPr>
          <w:rFonts w:cs="Arial"/>
        </w:rPr>
        <w:t xml:space="preserve">ii) </w:t>
      </w:r>
      <w:r w:rsidRPr="00B208DD">
        <w:rPr>
          <w:rFonts w:cs="Arial"/>
        </w:rPr>
        <w:tab/>
        <w:t xml:space="preserve">simulation studies demonstrating the reactive power delivery and dynamic voltage control provision as detailed </w:t>
      </w:r>
      <w:r w:rsidR="00E11886" w:rsidRPr="00B208DD">
        <w:rPr>
          <w:rFonts w:cs="Arial"/>
        </w:rPr>
        <w:t>evidence</w:t>
      </w:r>
      <w:r w:rsidR="00D6155F" w:rsidRPr="00B208DD">
        <w:rPr>
          <w:rFonts w:cs="Arial"/>
        </w:rPr>
        <w:t xml:space="preserve"> </w:t>
      </w:r>
      <w:r w:rsidRPr="00B208DD">
        <w:rPr>
          <w:rFonts w:cs="Arial"/>
        </w:rPr>
        <w:t xml:space="preserve">in section </w:t>
      </w:r>
      <w:r w:rsidR="004978A7" w:rsidRPr="00B208DD">
        <w:rPr>
          <w:rFonts w:cs="Arial"/>
        </w:rPr>
        <w:t>3.3</w:t>
      </w:r>
      <w:r w:rsidRPr="00B208DD">
        <w:rPr>
          <w:rFonts w:cs="Arial"/>
        </w:rPr>
        <w:t xml:space="preserve"> of this </w:t>
      </w:r>
      <w:r w:rsidR="004D2461" w:rsidRPr="00B208DD">
        <w:rPr>
          <w:rFonts w:cs="Arial"/>
        </w:rPr>
        <w:t>STCP</w:t>
      </w:r>
      <w:r w:rsidR="002F0A0D" w:rsidRPr="00B208DD">
        <w:rPr>
          <w:rFonts w:cs="Arial"/>
        </w:rPr>
        <w:t>; and</w:t>
      </w:r>
    </w:p>
    <w:p w14:paraId="44ACFAA2" w14:textId="77777777" w:rsidR="001F2B9E" w:rsidRPr="00B208DD" w:rsidRDefault="001F2B9E" w:rsidP="001F2B9E">
      <w:pPr>
        <w:ind w:left="1560" w:hanging="567"/>
        <w:jc w:val="both"/>
        <w:rPr>
          <w:rFonts w:cs="Arial"/>
        </w:rPr>
      </w:pPr>
      <w:r w:rsidRPr="00B208DD">
        <w:rPr>
          <w:rFonts w:cs="Arial"/>
        </w:rPr>
        <w:t>(iii)</w:t>
      </w:r>
      <w:r w:rsidRPr="00B208DD">
        <w:rPr>
          <w:rFonts w:cs="Arial"/>
        </w:rPr>
        <w:tab/>
      </w:r>
      <w:r w:rsidR="00E11886" w:rsidRPr="00B208DD">
        <w:rPr>
          <w:rFonts w:cs="Arial"/>
        </w:rPr>
        <w:t>report</w:t>
      </w:r>
      <w:r w:rsidR="00D6155F" w:rsidRPr="00B208DD">
        <w:rPr>
          <w:rFonts w:cs="Arial"/>
        </w:rPr>
        <w:t>s</w:t>
      </w:r>
      <w:r w:rsidR="00E11886" w:rsidRPr="00B208DD">
        <w:rPr>
          <w:rFonts w:cs="Arial"/>
        </w:rPr>
        <w:t xml:space="preserve"> demonstrating that the </w:t>
      </w:r>
      <w:r w:rsidR="00D6155F" w:rsidRPr="00B208DD">
        <w:rPr>
          <w:rFonts w:cs="Arial"/>
        </w:rPr>
        <w:t>O</w:t>
      </w:r>
      <w:r w:rsidR="00E11886" w:rsidRPr="00B208DD">
        <w:rPr>
          <w:rFonts w:cs="Arial"/>
        </w:rPr>
        <w:t xml:space="preserve">ffshore Transmission System together with any offshore generation connected to it </w:t>
      </w:r>
      <w:r w:rsidR="00D6155F" w:rsidRPr="00B208DD">
        <w:rPr>
          <w:rFonts w:cs="Arial"/>
        </w:rPr>
        <w:t xml:space="preserve">conform with the specified limits </w:t>
      </w:r>
      <w:r w:rsidR="00E11886" w:rsidRPr="00B208DD">
        <w:rPr>
          <w:rFonts w:cs="Arial"/>
        </w:rPr>
        <w:t xml:space="preserve">at the </w:t>
      </w:r>
      <w:r w:rsidR="003746A5" w:rsidRPr="00B208DD">
        <w:rPr>
          <w:rFonts w:cs="Arial"/>
        </w:rPr>
        <w:t xml:space="preserve">Transmission </w:t>
      </w:r>
      <w:r w:rsidR="00E11886" w:rsidRPr="00B208DD">
        <w:rPr>
          <w:rFonts w:cs="Arial"/>
        </w:rPr>
        <w:t xml:space="preserve">Interface Point </w:t>
      </w:r>
      <w:r w:rsidR="00D6155F" w:rsidRPr="00B208DD">
        <w:rPr>
          <w:rFonts w:cs="Arial"/>
        </w:rPr>
        <w:t>for</w:t>
      </w:r>
      <w:r w:rsidRPr="00B208DD">
        <w:rPr>
          <w:rFonts w:cs="Arial"/>
        </w:rPr>
        <w:t xml:space="preserve"> Power Quality; and</w:t>
      </w:r>
    </w:p>
    <w:p w14:paraId="3B17F696" w14:textId="77777777" w:rsidR="00C8500C" w:rsidRPr="00B208DD" w:rsidRDefault="00EB5BBA" w:rsidP="006771CB">
      <w:pPr>
        <w:ind w:left="1560" w:hanging="567"/>
        <w:jc w:val="both"/>
        <w:rPr>
          <w:rFonts w:cs="Arial"/>
        </w:rPr>
      </w:pPr>
      <w:r w:rsidRPr="00B208DD">
        <w:rPr>
          <w:rFonts w:cs="Arial"/>
        </w:rPr>
        <w:t>i</w:t>
      </w:r>
      <w:r w:rsidR="00D6155F" w:rsidRPr="00B208DD">
        <w:rPr>
          <w:rFonts w:cs="Arial"/>
        </w:rPr>
        <w:t>v</w:t>
      </w:r>
      <w:r w:rsidR="00C8500C" w:rsidRPr="00B208DD">
        <w:rPr>
          <w:rFonts w:cs="Arial"/>
        </w:rPr>
        <w:t>)</w:t>
      </w:r>
      <w:r w:rsidR="00C8500C" w:rsidRPr="00B208DD">
        <w:rPr>
          <w:rFonts w:cs="Arial"/>
        </w:rPr>
        <w:tab/>
        <w:t xml:space="preserve">test procedures for the </w:t>
      </w:r>
      <w:r w:rsidR="008756A1" w:rsidRPr="00B208DD">
        <w:rPr>
          <w:rFonts w:cs="Arial"/>
        </w:rPr>
        <w:t>Compliance T</w:t>
      </w:r>
      <w:r w:rsidR="00C8500C" w:rsidRPr="00B208DD">
        <w:rPr>
          <w:rFonts w:cs="Arial"/>
        </w:rPr>
        <w:t>est</w:t>
      </w:r>
      <w:r w:rsidR="008756A1" w:rsidRPr="00B208DD">
        <w:rPr>
          <w:rFonts w:cs="Arial"/>
        </w:rPr>
        <w:t>ing</w:t>
      </w:r>
      <w:r w:rsidR="00D43CD9" w:rsidRPr="00B208DD">
        <w:rPr>
          <w:rFonts w:cs="Arial"/>
        </w:rPr>
        <w:t xml:space="preserve"> detailed in section </w:t>
      </w:r>
      <w:r w:rsidR="00572908" w:rsidRPr="00B208DD">
        <w:rPr>
          <w:rFonts w:cs="Arial"/>
        </w:rPr>
        <w:t>4</w:t>
      </w:r>
      <w:r w:rsidR="00DE1740" w:rsidRPr="00B208DD">
        <w:rPr>
          <w:rFonts w:cs="Arial"/>
        </w:rPr>
        <w:t xml:space="preserve"> of this STCP</w:t>
      </w:r>
    </w:p>
    <w:p w14:paraId="215BBB40" w14:textId="77777777" w:rsidR="002F0A0D" w:rsidRPr="00B208DD" w:rsidRDefault="002F0A0D" w:rsidP="00EB5BBA">
      <w:pPr>
        <w:ind w:left="709"/>
        <w:jc w:val="both"/>
        <w:rPr>
          <w:rFonts w:cs="Arial"/>
        </w:rPr>
      </w:pPr>
      <w:r w:rsidRPr="00B208DD">
        <w:rPr>
          <w:rFonts w:cs="Arial"/>
        </w:rPr>
        <w:t>and</w:t>
      </w:r>
    </w:p>
    <w:p w14:paraId="572B4929" w14:textId="48B86A76" w:rsidR="00EB5BBA" w:rsidRPr="00B208DD" w:rsidRDefault="001E675B" w:rsidP="00EB5BBA">
      <w:pPr>
        <w:ind w:left="709"/>
        <w:jc w:val="both"/>
        <w:rPr>
          <w:rFonts w:cs="Arial"/>
        </w:rPr>
      </w:pPr>
      <w:r>
        <w:rPr>
          <w:rFonts w:cs="Arial"/>
        </w:rPr>
        <w:t>The Company</w:t>
      </w:r>
      <w:r w:rsidR="00EB5BBA" w:rsidRPr="00B208DD">
        <w:rPr>
          <w:rFonts w:cs="Arial"/>
        </w:rPr>
        <w:t xml:space="preserve"> hav</w:t>
      </w:r>
      <w:r w:rsidR="002F0A0D" w:rsidRPr="00B208DD">
        <w:rPr>
          <w:rFonts w:cs="Arial"/>
        </w:rPr>
        <w:t>ing</w:t>
      </w:r>
      <w:r w:rsidR="00EB5BBA" w:rsidRPr="00B208DD">
        <w:rPr>
          <w:rFonts w:cs="Arial"/>
        </w:rPr>
        <w:t xml:space="preserve"> notified the </w:t>
      </w:r>
      <w:r w:rsidR="002819B8" w:rsidRPr="00B208DD">
        <w:rPr>
          <w:rFonts w:cs="Arial"/>
        </w:rPr>
        <w:t>OFTO</w:t>
      </w:r>
      <w:r w:rsidR="00EB5BBA" w:rsidRPr="00B208DD">
        <w:rPr>
          <w:rFonts w:cs="Arial"/>
        </w:rPr>
        <w:t xml:space="preserve"> that:</w:t>
      </w:r>
    </w:p>
    <w:p w14:paraId="32A28B9A" w14:textId="77777777" w:rsidR="006771CB" w:rsidRPr="00B208DD" w:rsidRDefault="00EB5BBA" w:rsidP="00751412">
      <w:pPr>
        <w:ind w:left="1560" w:hanging="567"/>
        <w:jc w:val="both"/>
        <w:rPr>
          <w:rFonts w:cs="Arial"/>
        </w:rPr>
      </w:pPr>
      <w:r w:rsidRPr="00B208DD">
        <w:rPr>
          <w:rFonts w:cs="Arial"/>
        </w:rPr>
        <w:t>v</w:t>
      </w:r>
      <w:r w:rsidR="006771CB" w:rsidRPr="00B208DD">
        <w:rPr>
          <w:rFonts w:cs="Arial"/>
        </w:rPr>
        <w:t xml:space="preserve">) </w:t>
      </w:r>
      <w:r w:rsidR="006771CB" w:rsidRPr="00B208DD">
        <w:rPr>
          <w:rFonts w:cs="Arial"/>
        </w:rPr>
        <w:tab/>
        <w:t xml:space="preserve">the data </w:t>
      </w:r>
      <w:r w:rsidRPr="00B208DD">
        <w:rPr>
          <w:rFonts w:cs="Arial"/>
        </w:rPr>
        <w:t>submitted</w:t>
      </w:r>
      <w:r w:rsidR="006771CB" w:rsidRPr="00B208DD">
        <w:rPr>
          <w:rFonts w:cs="Arial"/>
        </w:rPr>
        <w:t xml:space="preserve"> is </w:t>
      </w:r>
      <w:r w:rsidR="00D442D5" w:rsidRPr="00B208DD">
        <w:rPr>
          <w:rFonts w:cs="Arial"/>
        </w:rPr>
        <w:t>complete and suitable</w:t>
      </w:r>
      <w:r w:rsidR="002F0A0D" w:rsidRPr="00B208DD">
        <w:rPr>
          <w:rFonts w:cs="Arial"/>
        </w:rPr>
        <w:t>; and</w:t>
      </w:r>
    </w:p>
    <w:p w14:paraId="20D26764" w14:textId="77777777" w:rsidR="004D2461" w:rsidRPr="00B208DD" w:rsidRDefault="006771CB" w:rsidP="00530013">
      <w:pPr>
        <w:ind w:left="1560" w:hanging="567"/>
        <w:jc w:val="both"/>
        <w:rPr>
          <w:rFonts w:cs="Arial"/>
        </w:rPr>
      </w:pPr>
      <w:r w:rsidRPr="00B208DD">
        <w:rPr>
          <w:rFonts w:cs="Arial"/>
        </w:rPr>
        <w:t>v</w:t>
      </w:r>
      <w:r w:rsidR="00D6155F" w:rsidRPr="00B208DD">
        <w:rPr>
          <w:rFonts w:cs="Arial"/>
        </w:rPr>
        <w:t>i</w:t>
      </w:r>
      <w:r w:rsidRPr="00B208DD">
        <w:rPr>
          <w:rFonts w:cs="Arial"/>
        </w:rPr>
        <w:t xml:space="preserve">) </w:t>
      </w:r>
      <w:r w:rsidRPr="00B208DD">
        <w:rPr>
          <w:rFonts w:cs="Arial"/>
        </w:rPr>
        <w:tab/>
        <w:t xml:space="preserve">the performance indicated by the simulation studies </w:t>
      </w:r>
      <w:r w:rsidR="003746A5" w:rsidRPr="00B208DD">
        <w:rPr>
          <w:rFonts w:cs="Arial"/>
        </w:rPr>
        <w:t xml:space="preserve">and reports </w:t>
      </w:r>
      <w:r w:rsidRPr="00B208DD">
        <w:rPr>
          <w:rFonts w:cs="Arial"/>
        </w:rPr>
        <w:t>is consistent with the requirements of STC Section K</w:t>
      </w:r>
      <w:r w:rsidR="002F0A0D" w:rsidRPr="00B208DD">
        <w:rPr>
          <w:rFonts w:cs="Arial"/>
        </w:rPr>
        <w:t>; and</w:t>
      </w:r>
    </w:p>
    <w:p w14:paraId="42D53601" w14:textId="77777777" w:rsidR="00EB5BBA" w:rsidRDefault="00EB5BBA" w:rsidP="00530013">
      <w:pPr>
        <w:ind w:left="1560" w:hanging="567"/>
        <w:jc w:val="both"/>
        <w:rPr>
          <w:rFonts w:cs="Arial"/>
        </w:rPr>
      </w:pPr>
      <w:r w:rsidRPr="00B208DD">
        <w:rPr>
          <w:rFonts w:cs="Arial"/>
        </w:rPr>
        <w:t>vi</w:t>
      </w:r>
      <w:r w:rsidR="00D6155F" w:rsidRPr="00B208DD">
        <w:rPr>
          <w:rFonts w:cs="Arial"/>
        </w:rPr>
        <w:t>i</w:t>
      </w:r>
      <w:r w:rsidRPr="00B208DD">
        <w:rPr>
          <w:rFonts w:cs="Arial"/>
        </w:rPr>
        <w:t>)</w:t>
      </w:r>
      <w:r w:rsidRPr="00B208DD">
        <w:rPr>
          <w:rFonts w:cs="Arial"/>
        </w:rPr>
        <w:tab/>
        <w:t>th</w:t>
      </w:r>
      <w:r>
        <w:rPr>
          <w:rFonts w:cs="Arial"/>
        </w:rPr>
        <w:t>e test procedures are adequate for purpose.</w:t>
      </w:r>
    </w:p>
    <w:p w14:paraId="08859391" w14:textId="77777777" w:rsidR="00DA1A1D" w:rsidRDefault="00DA1A1D" w:rsidP="00530013">
      <w:pPr>
        <w:ind w:left="1560" w:hanging="567"/>
        <w:jc w:val="both"/>
        <w:rPr>
          <w:rFonts w:cs="Arial"/>
        </w:rPr>
      </w:pPr>
      <w:r>
        <w:rPr>
          <w:rFonts w:cs="Arial"/>
        </w:rPr>
        <w:tab/>
      </w:r>
    </w:p>
    <w:p w14:paraId="077AD4EE" w14:textId="65D90F6D" w:rsidR="0012618D" w:rsidRPr="0082524E" w:rsidRDefault="001E675B" w:rsidP="0012618D">
      <w:pPr>
        <w:pStyle w:val="Heading3"/>
        <w:tabs>
          <w:tab w:val="clear" w:pos="0"/>
          <w:tab w:val="num" w:pos="709"/>
        </w:tabs>
        <w:ind w:left="709" w:hanging="709"/>
        <w:jc w:val="both"/>
        <w:rPr>
          <w:rFonts w:cs="Arial"/>
        </w:rPr>
      </w:pPr>
      <w:r>
        <w:t>The Company</w:t>
      </w:r>
      <w:r w:rsidR="0012618D">
        <w:t xml:space="preserve"> shall forward the appropriate technical data and information received from the </w:t>
      </w:r>
      <w:r w:rsidR="00D36E1D">
        <w:t>OFTO</w:t>
      </w:r>
      <w:r w:rsidR="0012618D">
        <w:t xml:space="preserve"> to the </w:t>
      </w:r>
      <w:r w:rsidR="00816C02">
        <w:t xml:space="preserve">Onshore Host TO and </w:t>
      </w:r>
      <w:r w:rsidR="00733464">
        <w:t>Onshore Affected TO</w:t>
      </w:r>
      <w:r w:rsidR="0012618D">
        <w:t>(s). For the avoidance of doubt the data provided to the</w:t>
      </w:r>
      <w:r w:rsidR="00816C02" w:rsidRPr="00816C02">
        <w:t xml:space="preserve"> </w:t>
      </w:r>
      <w:r w:rsidR="00816C02">
        <w:t>Onshore Host TO and</w:t>
      </w:r>
      <w:r w:rsidR="0012618D">
        <w:t xml:space="preserve"> </w:t>
      </w:r>
      <w:r w:rsidR="00733464">
        <w:t>Onshore Affected TO</w:t>
      </w:r>
      <w:r w:rsidR="0012618D">
        <w:t xml:space="preserve">(s) shall include, but not be limited to, any data required for design and development of their Transmission System, including updates to </w:t>
      </w:r>
      <w:r w:rsidR="00D36E1D">
        <w:t>STCP1</w:t>
      </w:r>
      <w:r w:rsidR="0061716E">
        <w:t>6</w:t>
      </w:r>
      <w:r w:rsidR="00D36E1D">
        <w:t>-1</w:t>
      </w:r>
      <w:r w:rsidR="0061716E">
        <w:t xml:space="preserve"> and/or 19-4</w:t>
      </w:r>
      <w:r w:rsidR="0012618D">
        <w:t xml:space="preserve"> data, </w:t>
      </w:r>
      <w:r w:rsidR="00C34ED7">
        <w:t xml:space="preserve">transfer block diagrams for </w:t>
      </w:r>
      <w:r w:rsidR="00D36E1D">
        <w:t>dynamic voltage control plant models</w:t>
      </w:r>
      <w:r w:rsidR="0012618D">
        <w:t>, and shall be provided in accordance with STC Schedule 3.</w:t>
      </w:r>
    </w:p>
    <w:p w14:paraId="0E476B3B" w14:textId="5331AB47" w:rsidR="0082524E" w:rsidRPr="00D36E1D" w:rsidRDefault="0082524E" w:rsidP="0012618D">
      <w:pPr>
        <w:pStyle w:val="Heading3"/>
        <w:tabs>
          <w:tab w:val="clear" w:pos="0"/>
          <w:tab w:val="num" w:pos="709"/>
        </w:tabs>
        <w:ind w:left="709" w:hanging="709"/>
        <w:jc w:val="both"/>
        <w:rPr>
          <w:rFonts w:cs="Arial"/>
        </w:rPr>
      </w:pPr>
      <w:r>
        <w:t xml:space="preserve">The </w:t>
      </w:r>
      <w:r w:rsidR="00733464">
        <w:t>Onshore Host TO</w:t>
      </w:r>
      <w:r>
        <w:t xml:space="preserve"> may make reasonable requests to</w:t>
      </w:r>
      <w:r w:rsidR="008C7FA8">
        <w:t xml:space="preserve"> </w:t>
      </w:r>
      <w:r w:rsidR="001E675B">
        <w:t>The Company</w:t>
      </w:r>
      <w:r w:rsidR="008C7FA8">
        <w:t xml:space="preserve"> to</w:t>
      </w:r>
      <w:r>
        <w:t xml:space="preserve"> review </w:t>
      </w:r>
      <w:r w:rsidR="003A2B00">
        <w:t xml:space="preserve">the </w:t>
      </w:r>
      <w:r w:rsidR="003A2B00">
        <w:rPr>
          <w:rFonts w:cs="Arial"/>
        </w:rPr>
        <w:t>test procedures for the Compliance Testing</w:t>
      </w:r>
      <w:r w:rsidR="003A2B00">
        <w:t>.</w:t>
      </w:r>
    </w:p>
    <w:p w14:paraId="64E975D2" w14:textId="77777777" w:rsidR="00544C24" w:rsidRPr="00D8100C" w:rsidRDefault="00544C24" w:rsidP="00267A03">
      <w:pPr>
        <w:pStyle w:val="Heading3"/>
        <w:tabs>
          <w:tab w:val="clear" w:pos="0"/>
          <w:tab w:val="num" w:pos="709"/>
        </w:tabs>
        <w:ind w:left="709" w:hanging="709"/>
        <w:jc w:val="both"/>
        <w:rPr>
          <w:rFonts w:cs="Arial"/>
          <w:szCs w:val="22"/>
        </w:rPr>
      </w:pPr>
      <w:r w:rsidRPr="00B96B53">
        <w:rPr>
          <w:rStyle w:val="DeltaViewInsertion"/>
          <w:rFonts w:cs="Arial"/>
          <w:color w:val="auto"/>
          <w:szCs w:val="22"/>
          <w:u w:val="none"/>
        </w:rPr>
        <w:t xml:space="preserve">Partial </w:t>
      </w:r>
      <w:r w:rsidR="00D12368" w:rsidRPr="00B96B53">
        <w:rPr>
          <w:rStyle w:val="DeltaViewInsertion"/>
          <w:rFonts w:cs="Arial"/>
          <w:color w:val="auto"/>
          <w:szCs w:val="22"/>
          <w:u w:val="none"/>
        </w:rPr>
        <w:t xml:space="preserve">testing </w:t>
      </w:r>
      <w:r w:rsidR="00D12368">
        <w:rPr>
          <w:rStyle w:val="DeltaViewInsertion"/>
          <w:rFonts w:cs="Arial"/>
          <w:color w:val="auto"/>
          <w:szCs w:val="22"/>
          <w:u w:val="none"/>
        </w:rPr>
        <w:t xml:space="preserve">of the dynamic </w:t>
      </w:r>
      <w:r w:rsidRPr="00B96B53">
        <w:rPr>
          <w:rStyle w:val="DeltaViewInsertion"/>
          <w:rFonts w:cs="Arial"/>
          <w:color w:val="auto"/>
          <w:szCs w:val="22"/>
          <w:u w:val="none"/>
        </w:rPr>
        <w:t xml:space="preserve">voltage control system as defined in </w:t>
      </w:r>
      <w:r w:rsidR="002F0A0D">
        <w:rPr>
          <w:rStyle w:val="DeltaViewInsertion"/>
          <w:rFonts w:cs="Arial"/>
          <w:color w:val="auto"/>
          <w:szCs w:val="22"/>
          <w:u w:val="none"/>
        </w:rPr>
        <w:t xml:space="preserve">section </w:t>
      </w:r>
      <w:r w:rsidR="000729DD">
        <w:rPr>
          <w:rStyle w:val="DeltaViewInsertion"/>
          <w:rFonts w:cs="Arial"/>
          <w:color w:val="auto"/>
          <w:szCs w:val="22"/>
          <w:u w:val="none"/>
        </w:rPr>
        <w:t>4.2</w:t>
      </w:r>
      <w:r w:rsidRPr="00B96B53">
        <w:rPr>
          <w:rStyle w:val="DeltaViewInsertion"/>
          <w:rFonts w:cs="Arial"/>
          <w:color w:val="auto"/>
          <w:szCs w:val="22"/>
          <w:u w:val="none"/>
        </w:rPr>
        <w:t xml:space="preserve"> is to be completed before </w:t>
      </w:r>
      <w:r w:rsidR="002E4641">
        <w:rPr>
          <w:rStyle w:val="DeltaViewInsertion"/>
          <w:rFonts w:cs="Arial"/>
          <w:color w:val="auto"/>
          <w:szCs w:val="22"/>
          <w:u w:val="none"/>
        </w:rPr>
        <w:t xml:space="preserve">more than </w:t>
      </w:r>
      <w:r w:rsidR="00297AC4">
        <w:rPr>
          <w:rStyle w:val="DeltaViewInsertion"/>
          <w:rFonts w:cs="Arial"/>
          <w:color w:val="auto"/>
          <w:szCs w:val="22"/>
          <w:u w:val="none"/>
        </w:rPr>
        <w:t xml:space="preserve">20% of the Interface Point Capacity </w:t>
      </w:r>
      <w:r w:rsidR="00A075E9">
        <w:rPr>
          <w:rStyle w:val="DeltaViewInsertion"/>
          <w:rFonts w:cs="Arial"/>
          <w:color w:val="auto"/>
          <w:szCs w:val="22"/>
          <w:u w:val="none"/>
        </w:rPr>
        <w:t xml:space="preserve">(or 50MW if less) </w:t>
      </w:r>
      <w:r w:rsidR="00297AC4">
        <w:rPr>
          <w:rStyle w:val="DeltaViewInsertion"/>
          <w:rFonts w:cs="Arial"/>
          <w:color w:val="auto"/>
          <w:szCs w:val="22"/>
          <w:u w:val="none"/>
        </w:rPr>
        <w:t>may be used</w:t>
      </w:r>
      <w:r w:rsidRPr="00B96B53">
        <w:rPr>
          <w:rStyle w:val="DeltaViewInsertion"/>
          <w:rFonts w:cs="Arial"/>
          <w:color w:val="auto"/>
          <w:szCs w:val="22"/>
          <w:u w:val="none"/>
        </w:rPr>
        <w:t>.</w:t>
      </w:r>
      <w:r w:rsidR="009E739A">
        <w:rPr>
          <w:rStyle w:val="DeltaViewInsertion"/>
          <w:rFonts w:cs="Arial"/>
          <w:color w:val="auto"/>
          <w:szCs w:val="22"/>
          <w:u w:val="none"/>
        </w:rPr>
        <w:t xml:space="preserve"> </w:t>
      </w:r>
      <w:r w:rsidR="009E739A">
        <w:rPr>
          <w:rFonts w:cs="Arial"/>
        </w:rPr>
        <w:t xml:space="preserve">Where an OFTO is assuming ownership of </w:t>
      </w:r>
      <w:r w:rsidR="00370A81">
        <w:rPr>
          <w:rFonts w:cs="Arial"/>
        </w:rPr>
        <w:t>P</w:t>
      </w:r>
      <w:r w:rsidR="009E739A">
        <w:rPr>
          <w:rFonts w:cs="Arial"/>
        </w:rPr>
        <w:t xml:space="preserve">lant and Apparatus </w:t>
      </w:r>
      <w:r w:rsidR="00177809">
        <w:rPr>
          <w:rFonts w:cs="Arial"/>
        </w:rPr>
        <w:t xml:space="preserve">partially </w:t>
      </w:r>
      <w:r w:rsidR="009E739A">
        <w:rPr>
          <w:rFonts w:cs="Arial"/>
        </w:rPr>
        <w:t xml:space="preserve">designed, constructed and commissioned by a Generator under Grid Code this test may have been completed by the Generator prior to the </w:t>
      </w:r>
      <w:r w:rsidR="005C2B78">
        <w:rPr>
          <w:rFonts w:cs="Arial"/>
        </w:rPr>
        <w:t>OFTO assuming ownership</w:t>
      </w:r>
      <w:r w:rsidR="009E739A">
        <w:rPr>
          <w:rFonts w:cs="Arial"/>
        </w:rPr>
        <w:t>.</w:t>
      </w:r>
    </w:p>
    <w:p w14:paraId="6B59ECC0" w14:textId="3384A51A" w:rsidR="002F0A0D" w:rsidRDefault="001E675B" w:rsidP="00267A03">
      <w:pPr>
        <w:pStyle w:val="Heading3"/>
        <w:tabs>
          <w:tab w:val="clear" w:pos="0"/>
          <w:tab w:val="num" w:pos="720"/>
        </w:tabs>
        <w:ind w:left="720" w:hanging="720"/>
        <w:jc w:val="both"/>
        <w:rPr>
          <w:rFonts w:cs="Arial"/>
        </w:rPr>
      </w:pPr>
      <w:r>
        <w:rPr>
          <w:rFonts w:cs="Arial"/>
        </w:rPr>
        <w:t>The Company</w:t>
      </w:r>
      <w:r w:rsidR="008115F6">
        <w:rPr>
          <w:rFonts w:cs="Arial"/>
        </w:rPr>
        <w:t xml:space="preserve"> shall notify</w:t>
      </w:r>
      <w:r w:rsidR="00751412">
        <w:rPr>
          <w:rFonts w:cs="Arial"/>
        </w:rPr>
        <w:t xml:space="preserve"> </w:t>
      </w:r>
      <w:r w:rsidR="00751412" w:rsidRPr="006771CB">
        <w:rPr>
          <w:rFonts w:cs="Arial"/>
        </w:rPr>
        <w:t>the</w:t>
      </w:r>
      <w:r w:rsidR="008115F6">
        <w:rPr>
          <w:rFonts w:cs="Arial"/>
        </w:rPr>
        <w:t xml:space="preserve"> OFTO that Compliance has been demonstrated in respect of the</w:t>
      </w:r>
      <w:r w:rsidR="00751412" w:rsidRPr="006771CB">
        <w:rPr>
          <w:rFonts w:cs="Arial"/>
        </w:rPr>
        <w:t xml:space="preserve"> Offshore Transmission </w:t>
      </w:r>
      <w:r w:rsidR="00E0640E">
        <w:rPr>
          <w:rFonts w:cs="Arial"/>
        </w:rPr>
        <w:t>System</w:t>
      </w:r>
      <w:r w:rsidR="008C7FA8">
        <w:rPr>
          <w:rFonts w:cs="Arial"/>
        </w:rPr>
        <w:t xml:space="preserve"> </w:t>
      </w:r>
      <w:r w:rsidR="00D8100C">
        <w:rPr>
          <w:rFonts w:cs="Arial"/>
        </w:rPr>
        <w:t xml:space="preserve">by the issue of a Final Section K Notification </w:t>
      </w:r>
      <w:r w:rsidR="008C7FA8">
        <w:rPr>
          <w:rFonts w:cs="Arial"/>
        </w:rPr>
        <w:t>following</w:t>
      </w:r>
      <w:r w:rsidR="008115F6">
        <w:rPr>
          <w:rFonts w:cs="Arial"/>
        </w:rPr>
        <w:t xml:space="preserve">, </w:t>
      </w:r>
      <w:r w:rsidR="00751412" w:rsidRPr="006771CB">
        <w:rPr>
          <w:rFonts w:cs="Arial"/>
        </w:rPr>
        <w:t xml:space="preserve"> </w:t>
      </w:r>
    </w:p>
    <w:p w14:paraId="73DC7E6E" w14:textId="77777777" w:rsidR="00751412" w:rsidRPr="00751412" w:rsidRDefault="00751412" w:rsidP="002F0A0D">
      <w:pPr>
        <w:pStyle w:val="Heading3"/>
        <w:numPr>
          <w:ilvl w:val="0"/>
          <w:numId w:val="0"/>
        </w:numPr>
        <w:ind w:left="709"/>
        <w:jc w:val="both"/>
        <w:rPr>
          <w:rFonts w:cs="Arial"/>
        </w:rPr>
      </w:pPr>
      <w:r w:rsidRPr="006771CB">
        <w:rPr>
          <w:rFonts w:cs="Arial"/>
        </w:rPr>
        <w:t>the</w:t>
      </w:r>
      <w:r>
        <w:rPr>
          <w:rFonts w:cs="Arial"/>
        </w:rPr>
        <w:t xml:space="preserve"> </w:t>
      </w:r>
      <w:r w:rsidR="002819B8">
        <w:t>OFTO</w:t>
      </w:r>
      <w:r w:rsidR="000729DD" w:rsidRPr="006771CB">
        <w:t xml:space="preserve"> </w:t>
      </w:r>
      <w:r w:rsidR="002F0A0D">
        <w:t>having</w:t>
      </w:r>
      <w:r>
        <w:rPr>
          <w:rFonts w:cs="Arial"/>
        </w:rPr>
        <w:t>:</w:t>
      </w:r>
    </w:p>
    <w:p w14:paraId="6CEB2563" w14:textId="02BE95EA" w:rsidR="00871CF7" w:rsidRDefault="00751412" w:rsidP="00267A03">
      <w:pPr>
        <w:pStyle w:val="Heading3"/>
        <w:numPr>
          <w:ilvl w:val="0"/>
          <w:numId w:val="0"/>
        </w:numPr>
        <w:ind w:left="1418" w:hanging="709"/>
        <w:jc w:val="both"/>
      </w:pPr>
      <w:r>
        <w:t>(</w:t>
      </w:r>
      <w:proofErr w:type="spellStart"/>
      <w:r>
        <w:t>i</w:t>
      </w:r>
      <w:proofErr w:type="spellEnd"/>
      <w:r>
        <w:t>)</w:t>
      </w:r>
      <w:r>
        <w:tab/>
      </w:r>
      <w:r w:rsidR="00544C24">
        <w:t>completed the testing of reactive cap</w:t>
      </w:r>
      <w:r w:rsidR="00D43CD9">
        <w:t xml:space="preserve">ability as detailed in section </w:t>
      </w:r>
      <w:r w:rsidR="000729DD">
        <w:t>4.3</w:t>
      </w:r>
      <w:r w:rsidR="00544C24">
        <w:t xml:space="preserve"> </w:t>
      </w:r>
      <w:r w:rsidR="006771CB" w:rsidRPr="006771CB">
        <w:t xml:space="preserve">and dynamic voltage control </w:t>
      </w:r>
      <w:r w:rsidR="002F0A0D">
        <w:t xml:space="preserve">as detailed in section </w:t>
      </w:r>
      <w:r w:rsidR="000729DD">
        <w:t>4.4</w:t>
      </w:r>
      <w:r w:rsidR="00544C24">
        <w:t xml:space="preserve"> </w:t>
      </w:r>
      <w:r w:rsidR="006771CB" w:rsidRPr="006771CB">
        <w:t>at the Interface Point</w:t>
      </w:r>
      <w:r w:rsidR="00242F90">
        <w:t xml:space="preserve"> </w:t>
      </w:r>
      <w:r w:rsidR="00242F90" w:rsidRPr="006771CB">
        <w:t xml:space="preserve">to the satisfaction of </w:t>
      </w:r>
      <w:r w:rsidR="001E675B">
        <w:t>The Company</w:t>
      </w:r>
      <w:r w:rsidR="002F0A0D">
        <w:t>; and</w:t>
      </w:r>
    </w:p>
    <w:p w14:paraId="140648AB" w14:textId="6489DFB6" w:rsidR="00871CF7" w:rsidRDefault="00871CF7" w:rsidP="00267A03">
      <w:pPr>
        <w:pStyle w:val="Heading3"/>
        <w:numPr>
          <w:ilvl w:val="0"/>
          <w:numId w:val="0"/>
        </w:numPr>
        <w:ind w:left="1418" w:hanging="709"/>
        <w:jc w:val="both"/>
      </w:pPr>
      <w:r>
        <w:t>(ii)</w:t>
      </w:r>
      <w:r>
        <w:tab/>
        <w:t xml:space="preserve">completed the testing of </w:t>
      </w:r>
      <w:r w:rsidRPr="006771CB">
        <w:t xml:space="preserve">dynamic voltage control </w:t>
      </w:r>
      <w:r w:rsidR="00D43CD9">
        <w:t>detailed in section 4.4</w:t>
      </w:r>
      <w:r>
        <w:t xml:space="preserve"> </w:t>
      </w:r>
      <w:r w:rsidRPr="006771CB">
        <w:t>at the Interface Point</w:t>
      </w:r>
      <w:r>
        <w:t xml:space="preserve"> </w:t>
      </w:r>
      <w:r w:rsidRPr="006771CB">
        <w:t xml:space="preserve">to the satisfaction of </w:t>
      </w:r>
      <w:r w:rsidR="001E675B">
        <w:t>The Company</w:t>
      </w:r>
      <w:r w:rsidR="002F0A0D">
        <w:t>; and</w:t>
      </w:r>
    </w:p>
    <w:p w14:paraId="501E8BC8" w14:textId="185841AF" w:rsidR="00871CF7" w:rsidRDefault="00871CF7" w:rsidP="00B06529">
      <w:pPr>
        <w:pStyle w:val="Heading3"/>
        <w:numPr>
          <w:ilvl w:val="0"/>
          <w:numId w:val="0"/>
        </w:numPr>
        <w:ind w:left="1418" w:hanging="709"/>
        <w:jc w:val="both"/>
      </w:pPr>
      <w:r>
        <w:t>(iii)</w:t>
      </w:r>
      <w:r>
        <w:tab/>
        <w:t>completed any DC Transmission damping facility and frequency signa</w:t>
      </w:r>
      <w:r w:rsidR="00D43CD9">
        <w:t>l testing detailed in sections 4.5 and 4.6</w:t>
      </w:r>
      <w:r>
        <w:t xml:space="preserve"> </w:t>
      </w:r>
      <w:r w:rsidRPr="006771CB">
        <w:t xml:space="preserve">to the satisfaction of </w:t>
      </w:r>
      <w:r w:rsidR="001E675B">
        <w:t>The Company</w:t>
      </w:r>
      <w:r w:rsidR="002F0A0D">
        <w:t>; and</w:t>
      </w:r>
    </w:p>
    <w:p w14:paraId="3EE55252" w14:textId="77777777" w:rsidR="00B06529" w:rsidRDefault="00B06529" w:rsidP="00B06529">
      <w:pPr>
        <w:pStyle w:val="Heading3"/>
        <w:numPr>
          <w:ilvl w:val="0"/>
          <w:numId w:val="0"/>
        </w:numPr>
        <w:ind w:left="1418" w:hanging="709"/>
        <w:jc w:val="both"/>
      </w:pPr>
      <w:r>
        <w:t>(iv)</w:t>
      </w:r>
      <w:r>
        <w:tab/>
        <w:t>completed any specified power quality measurement at the Transmission Interface Point</w:t>
      </w:r>
      <w:r w:rsidRPr="00B06529">
        <w:t xml:space="preserve"> </w:t>
      </w:r>
      <w:r w:rsidRPr="006771CB">
        <w:t xml:space="preserve">to the satisfaction of </w:t>
      </w:r>
      <w:r>
        <w:t xml:space="preserve">the Onshore Host TO; and </w:t>
      </w:r>
    </w:p>
    <w:p w14:paraId="7E93E562" w14:textId="77777777" w:rsidR="00751412" w:rsidRDefault="00871CF7" w:rsidP="00370A81">
      <w:pPr>
        <w:pStyle w:val="Heading3"/>
        <w:numPr>
          <w:ilvl w:val="0"/>
          <w:numId w:val="0"/>
        </w:numPr>
        <w:ind w:left="1418" w:hanging="709"/>
        <w:jc w:val="both"/>
      </w:pPr>
      <w:r>
        <w:t>(v)</w:t>
      </w:r>
      <w:r>
        <w:tab/>
      </w:r>
      <w:r w:rsidR="006771CB" w:rsidRPr="006771CB">
        <w:t>update</w:t>
      </w:r>
      <w:r w:rsidR="000729DD">
        <w:t>d</w:t>
      </w:r>
      <w:r w:rsidR="006771CB" w:rsidRPr="006771CB">
        <w:t xml:space="preserve"> any data required by STCP1</w:t>
      </w:r>
      <w:r w:rsidR="00364DF5">
        <w:t>6-1</w:t>
      </w:r>
      <w:r w:rsidR="006771CB" w:rsidRPr="006771CB">
        <w:t xml:space="preserve"> including </w:t>
      </w:r>
      <w:r w:rsidR="000729DD">
        <w:t>the</w:t>
      </w:r>
      <w:r w:rsidR="006771CB" w:rsidRPr="006771CB">
        <w:t xml:space="preserve"> mathematical model representing the control of any dynamic voltage control plant and apparatus within the Offshore Transmission </w:t>
      </w:r>
      <w:r w:rsidR="00E0640E">
        <w:t>System</w:t>
      </w:r>
      <w:r w:rsidR="006771CB" w:rsidRPr="006771CB">
        <w:t xml:space="preserve"> that has been modified </w:t>
      </w:r>
      <w:proofErr w:type="gramStart"/>
      <w:r w:rsidR="006771CB" w:rsidRPr="006771CB">
        <w:t>as a consequence of</w:t>
      </w:r>
      <w:proofErr w:type="gramEnd"/>
      <w:r w:rsidR="006771CB" w:rsidRPr="006771CB">
        <w:t xml:space="preserve"> the </w:t>
      </w:r>
      <w:r w:rsidR="000729DD">
        <w:t>commissioning</w:t>
      </w:r>
      <w:r w:rsidR="006771CB" w:rsidRPr="006771CB">
        <w:t>.</w:t>
      </w:r>
    </w:p>
    <w:p w14:paraId="0AD3D964" w14:textId="77777777" w:rsidR="00370A81" w:rsidRDefault="00370A81" w:rsidP="0025115F">
      <w:pPr>
        <w:ind w:left="709"/>
        <w:jc w:val="both"/>
        <w:rPr>
          <w:rFonts w:cs="Arial"/>
        </w:rPr>
      </w:pPr>
      <w:r>
        <w:rPr>
          <w:rFonts w:cs="Arial"/>
        </w:rPr>
        <w:t>Where an OFTO is assuming ownership of Plant and Apparatus designed, constructed and commissioned by a Generator, Compliance may have been completed by the Generator prior to the OFTO assuming ownership</w:t>
      </w:r>
      <w:r w:rsidR="00D1772B" w:rsidRPr="00BD0B7E">
        <w:rPr>
          <w:rFonts w:cs="Arial"/>
        </w:rPr>
        <w:t xml:space="preserve">; in which case the process in 3.1.4 </w:t>
      </w:r>
      <w:r w:rsidR="002C1830" w:rsidRPr="00BD0B7E">
        <w:rPr>
          <w:rFonts w:cs="Arial"/>
        </w:rPr>
        <w:t xml:space="preserve">will have </w:t>
      </w:r>
      <w:r w:rsidR="00D1772B" w:rsidRPr="00BD0B7E">
        <w:rPr>
          <w:rFonts w:cs="Arial"/>
        </w:rPr>
        <w:t>be</w:t>
      </w:r>
      <w:r w:rsidR="002C1830" w:rsidRPr="00BD0B7E">
        <w:rPr>
          <w:rFonts w:cs="Arial"/>
        </w:rPr>
        <w:t>en</w:t>
      </w:r>
      <w:r w:rsidR="00D1772B" w:rsidRPr="00BD0B7E">
        <w:rPr>
          <w:rFonts w:cs="Arial"/>
        </w:rPr>
        <w:t xml:space="preserve"> followed</w:t>
      </w:r>
      <w:r w:rsidR="002C1830" w:rsidRPr="00BD0B7E">
        <w:rPr>
          <w:rFonts w:cs="Arial"/>
        </w:rPr>
        <w:t xml:space="preserve"> to issue the</w:t>
      </w:r>
      <w:r w:rsidR="009C73D4" w:rsidRPr="00BD0B7E">
        <w:rPr>
          <w:rFonts w:cs="Arial"/>
        </w:rPr>
        <w:t xml:space="preserve"> FSKN</w:t>
      </w:r>
      <w:r w:rsidR="00D1772B" w:rsidRPr="00BD0B7E">
        <w:rPr>
          <w:rFonts w:cs="Arial"/>
        </w:rPr>
        <w:t>.</w:t>
      </w:r>
      <w:r w:rsidR="00F75F6A" w:rsidRPr="00BD0B7E">
        <w:rPr>
          <w:rFonts w:cs="Arial"/>
        </w:rPr>
        <w:t xml:space="preserve"> </w:t>
      </w:r>
    </w:p>
    <w:p w14:paraId="7C477D4F" w14:textId="0CDC84A9" w:rsidR="00C34ED7" w:rsidRPr="0025115F" w:rsidRDefault="001E675B" w:rsidP="00C34ED7">
      <w:pPr>
        <w:pStyle w:val="Heading3"/>
        <w:tabs>
          <w:tab w:val="clear" w:pos="0"/>
          <w:tab w:val="num" w:pos="709"/>
        </w:tabs>
        <w:ind w:left="709" w:hanging="709"/>
        <w:jc w:val="both"/>
        <w:rPr>
          <w:rFonts w:cs="Arial"/>
        </w:rPr>
      </w:pPr>
      <w:r>
        <w:t>The Company</w:t>
      </w:r>
      <w:r w:rsidR="00C34ED7">
        <w:t xml:space="preserve"> shall forward the appropriate updated technical data and information received from the OFTO to the </w:t>
      </w:r>
      <w:r w:rsidR="00816C02">
        <w:t xml:space="preserve">Onshore Host TO and </w:t>
      </w:r>
      <w:r w:rsidR="00733464">
        <w:t>Onshore Affected TO</w:t>
      </w:r>
      <w:r w:rsidR="00C34ED7">
        <w:t xml:space="preserve">(s). For the avoidance of doubt the data provided to the </w:t>
      </w:r>
      <w:r w:rsidR="00816C02">
        <w:t xml:space="preserve">Onshore Host TO and </w:t>
      </w:r>
      <w:r w:rsidR="00733464">
        <w:t>Onshore Affected TO</w:t>
      </w:r>
      <w:r w:rsidR="00C34ED7">
        <w:t xml:space="preserve">(s) shall include, but not be limited to, any data required for design and development of their Transmission System </w:t>
      </w:r>
      <w:r w:rsidR="0061716E">
        <w:t>covered by STCP 16-1 and</w:t>
      </w:r>
      <w:r w:rsidR="00C34ED7">
        <w:t xml:space="preserve"> updates to </w:t>
      </w:r>
      <w:r w:rsidR="0061716E">
        <w:t>the OFTO SCS</w:t>
      </w:r>
      <w:r w:rsidR="00C34ED7">
        <w:t xml:space="preserve"> data, transfer block diagrams for dynamic voltage control plant models, and shall be provided in accordance with STC Schedule 3.</w:t>
      </w:r>
    </w:p>
    <w:p w14:paraId="5D9F3170" w14:textId="7DCDC1F3" w:rsidR="0025115F" w:rsidRPr="008A7A6D" w:rsidRDefault="001E675B" w:rsidP="0025115F">
      <w:pPr>
        <w:pStyle w:val="Heading3"/>
        <w:tabs>
          <w:tab w:val="clear" w:pos="0"/>
          <w:tab w:val="num" w:pos="709"/>
        </w:tabs>
        <w:ind w:left="709" w:hanging="709"/>
        <w:jc w:val="both"/>
        <w:rPr>
          <w:rFonts w:cs="Arial"/>
        </w:rPr>
      </w:pPr>
      <w:r>
        <w:t>The Company</w:t>
      </w:r>
      <w:r w:rsidR="0025115F" w:rsidRPr="008A7A6D">
        <w:t xml:space="preserve"> shall forward to the Onshore Host TO the results of tests relevant to the technical specification advised by the Onshore Host TO in the TO Construction Agreement and for validating </w:t>
      </w:r>
      <w:r w:rsidR="0025115F" w:rsidRPr="008A7A6D">
        <w:rPr>
          <w:rFonts w:cs="Arial"/>
        </w:rPr>
        <w:t xml:space="preserve">control system models referred to in 3.1.10. </w:t>
      </w:r>
      <w:r>
        <w:rPr>
          <w:rFonts w:cs="Arial"/>
        </w:rPr>
        <w:t>The Company</w:t>
      </w:r>
      <w:r w:rsidR="0025115F" w:rsidRPr="008A7A6D">
        <w:rPr>
          <w:rFonts w:cs="Arial"/>
        </w:rPr>
        <w:t xml:space="preserve"> and each TO shall co-ordinate activities to ensure that the control system models used by each Party accurately reflects as practically as possible the actual performance of equipment.</w:t>
      </w:r>
    </w:p>
    <w:p w14:paraId="3F388BB3" w14:textId="77777777" w:rsidR="0025115F" w:rsidRDefault="00F75F6A" w:rsidP="0055452B">
      <w:pPr>
        <w:pStyle w:val="Heading3"/>
        <w:tabs>
          <w:tab w:val="clear" w:pos="0"/>
          <w:tab w:val="num" w:pos="709"/>
        </w:tabs>
        <w:ind w:left="709" w:hanging="709"/>
        <w:jc w:val="both"/>
      </w:pPr>
      <w:r>
        <w:rPr>
          <w:rFonts w:cs="Arial"/>
        </w:rPr>
        <w:t xml:space="preserve">The </w:t>
      </w:r>
      <w:r>
        <w:t>Onshore Host TO shall confirm that it is satisfied with</w:t>
      </w:r>
      <w:r>
        <w:rPr>
          <w:rFonts w:cs="Arial"/>
        </w:rPr>
        <w:t xml:space="preserve"> the </w:t>
      </w:r>
      <w:r w:rsidRPr="006771CB">
        <w:t xml:space="preserve">mathematical model representing the control of any dynamic voltage control plant and apparatus within the Offshore Transmission </w:t>
      </w:r>
      <w:r>
        <w:t>System</w:t>
      </w:r>
      <w:r w:rsidR="008A7A6D">
        <w:t>.</w:t>
      </w:r>
    </w:p>
    <w:p w14:paraId="77542F16" w14:textId="77777777" w:rsidR="008A7A6D" w:rsidRDefault="008A7A6D" w:rsidP="008A7A6D">
      <w:pPr>
        <w:pStyle w:val="Heading3"/>
        <w:numPr>
          <w:ilvl w:val="0"/>
          <w:numId w:val="0"/>
        </w:numPr>
        <w:jc w:val="both"/>
      </w:pPr>
    </w:p>
    <w:p w14:paraId="739F4FC2" w14:textId="77777777" w:rsidR="00751412" w:rsidRDefault="00733464" w:rsidP="008A7A6D">
      <w:pPr>
        <w:pStyle w:val="Heading2"/>
        <w:tabs>
          <w:tab w:val="clear" w:pos="851"/>
          <w:tab w:val="num" w:pos="709"/>
        </w:tabs>
        <w:spacing w:before="60" w:after="60"/>
        <w:ind w:left="709" w:hanging="709"/>
      </w:pPr>
      <w:r>
        <w:t xml:space="preserve">Lifetime </w:t>
      </w:r>
      <w:r w:rsidR="00751412">
        <w:t xml:space="preserve">Compliance </w:t>
      </w:r>
    </w:p>
    <w:p w14:paraId="41C3AD8D" w14:textId="7ECFC2D1" w:rsidR="00751412" w:rsidRDefault="00751412" w:rsidP="00751412">
      <w:pPr>
        <w:pStyle w:val="Heading3"/>
        <w:tabs>
          <w:tab w:val="clear" w:pos="0"/>
          <w:tab w:val="num" w:pos="720"/>
        </w:tabs>
        <w:ind w:left="720" w:hanging="720"/>
        <w:jc w:val="both"/>
      </w:pPr>
      <w:r>
        <w:t xml:space="preserve">If </w:t>
      </w:r>
      <w:r w:rsidR="001E675B">
        <w:t>The Company</w:t>
      </w:r>
      <w:r w:rsidR="00E62B50">
        <w:t xml:space="preserve"> or the </w:t>
      </w:r>
      <w:r w:rsidR="00733464">
        <w:t>Onshore Host TO</w:t>
      </w:r>
      <w:r w:rsidR="000729DD">
        <w:t>, acting reasonably,</w:t>
      </w:r>
      <w:r>
        <w:t xml:space="preserve"> believe</w:t>
      </w:r>
      <w:r w:rsidR="000729DD">
        <w:t>s</w:t>
      </w:r>
      <w:r>
        <w:t xml:space="preserve"> that an </w:t>
      </w:r>
      <w:r w:rsidR="002819B8">
        <w:t>OFTO</w:t>
      </w:r>
      <w:r>
        <w:t xml:space="preserve"> is not </w:t>
      </w:r>
      <w:r w:rsidR="00267A03">
        <w:t xml:space="preserve">in Compliance </w:t>
      </w:r>
      <w:r w:rsidR="0044072A">
        <w:t>as addressed in</w:t>
      </w:r>
      <w:r w:rsidR="000729DD">
        <w:t xml:space="preserve"> thi</w:t>
      </w:r>
      <w:r w:rsidR="0044072A">
        <w:t>s STCP,</w:t>
      </w:r>
      <w:r>
        <w:t xml:space="preserve"> then </w:t>
      </w:r>
      <w:r w:rsidR="001E675B">
        <w:t>The Company</w:t>
      </w:r>
      <w:r>
        <w:t xml:space="preserve"> shall notify the </w:t>
      </w:r>
      <w:r w:rsidR="002819B8">
        <w:t>OFTO</w:t>
      </w:r>
      <w:r>
        <w:t xml:space="preserve">. </w:t>
      </w:r>
    </w:p>
    <w:p w14:paraId="0AE5DF9B" w14:textId="41296EDE" w:rsidR="00751412" w:rsidRDefault="001E675B" w:rsidP="006E5BEA">
      <w:pPr>
        <w:pStyle w:val="Heading3"/>
        <w:tabs>
          <w:tab w:val="clear" w:pos="0"/>
          <w:tab w:val="num" w:pos="720"/>
        </w:tabs>
        <w:ind w:left="720" w:hanging="720"/>
        <w:jc w:val="both"/>
      </w:pPr>
      <w:r>
        <w:t>The Company</w:t>
      </w:r>
      <w:r w:rsidR="00751412">
        <w:t xml:space="preserve"> and the </w:t>
      </w:r>
      <w:r w:rsidR="002819B8">
        <w:t>OFTO</w:t>
      </w:r>
      <w:r w:rsidR="00751412">
        <w:t xml:space="preserve"> shall exchange such information as they have available concerning the suspected non-compliance and</w:t>
      </w:r>
      <w:r w:rsidR="006E5BEA">
        <w:t xml:space="preserve"> </w:t>
      </w:r>
      <w:r>
        <w:t>The Company</w:t>
      </w:r>
      <w:r w:rsidR="00751412">
        <w:t xml:space="preserve"> and the </w:t>
      </w:r>
      <w:r w:rsidR="002819B8">
        <w:t>OFTO</w:t>
      </w:r>
      <w:r w:rsidR="00751412">
        <w:t xml:space="preserve"> shall meet to discuss and agree any further action to be taken, which may include:</w:t>
      </w:r>
    </w:p>
    <w:p w14:paraId="2FBFE792" w14:textId="77777777" w:rsidR="00751412" w:rsidRDefault="00751412" w:rsidP="00FE4D86">
      <w:pPr>
        <w:pStyle w:val="Heading3"/>
        <w:numPr>
          <w:ilvl w:val="0"/>
          <w:numId w:val="6"/>
        </w:numPr>
        <w:tabs>
          <w:tab w:val="clear" w:pos="360"/>
          <w:tab w:val="num" w:pos="1069"/>
        </w:tabs>
        <w:ind w:left="709" w:firstLine="0"/>
        <w:jc w:val="both"/>
      </w:pPr>
      <w:r>
        <w:t xml:space="preserve">gathering further </w:t>
      </w:r>
      <w:proofErr w:type="gramStart"/>
      <w:r>
        <w:t>information;</w:t>
      </w:r>
      <w:proofErr w:type="gramEnd"/>
      <w:r>
        <w:t xml:space="preserve"> </w:t>
      </w:r>
    </w:p>
    <w:p w14:paraId="70239099" w14:textId="26ACDE97" w:rsidR="008A7A6D" w:rsidRDefault="001E675B" w:rsidP="00FE4D86">
      <w:pPr>
        <w:pStyle w:val="Heading3"/>
        <w:numPr>
          <w:ilvl w:val="0"/>
          <w:numId w:val="6"/>
        </w:numPr>
        <w:tabs>
          <w:tab w:val="clear" w:pos="360"/>
          <w:tab w:val="num" w:pos="1134"/>
        </w:tabs>
        <w:ind w:left="1134" w:hanging="425"/>
        <w:jc w:val="both"/>
      </w:pPr>
      <w:r>
        <w:t>The Company</w:t>
      </w:r>
      <w:r w:rsidR="00751412">
        <w:t xml:space="preserve"> requiring the </w:t>
      </w:r>
      <w:r w:rsidR="002819B8">
        <w:t>OFTO</w:t>
      </w:r>
      <w:r w:rsidR="00751412">
        <w:t xml:space="preserve"> to </w:t>
      </w:r>
      <w:r w:rsidR="0044072A">
        <w:t>undertake</w:t>
      </w:r>
      <w:r w:rsidR="00751412">
        <w:t xml:space="preserve"> further </w:t>
      </w:r>
      <w:r w:rsidR="000C2D76">
        <w:t>C</w:t>
      </w:r>
      <w:r w:rsidR="00751412">
        <w:t xml:space="preserve">ompliance verification including </w:t>
      </w:r>
      <w:r w:rsidR="0082487B">
        <w:t xml:space="preserve">but not limited to, further simulation studies and </w:t>
      </w:r>
      <w:r w:rsidR="00105506">
        <w:t xml:space="preserve">testing in the presence of </w:t>
      </w:r>
      <w:r>
        <w:t>The Company</w:t>
      </w:r>
      <w:r w:rsidR="001A73BB">
        <w:t xml:space="preserve"> which may form part of a Service Restoration </w:t>
      </w:r>
      <w:proofErr w:type="gramStart"/>
      <w:r w:rsidR="001A73BB">
        <w:t>Proposal</w:t>
      </w:r>
      <w:r w:rsidR="008A7A6D">
        <w:t>;</w:t>
      </w:r>
      <w:proofErr w:type="gramEnd"/>
    </w:p>
    <w:p w14:paraId="1F6F1F24" w14:textId="77777777" w:rsidR="006771CB" w:rsidRPr="008A7A6D" w:rsidRDefault="008A7A6D" w:rsidP="008A7A6D">
      <w:pPr>
        <w:pStyle w:val="Heading2"/>
        <w:tabs>
          <w:tab w:val="clear" w:pos="851"/>
          <w:tab w:val="num" w:pos="709"/>
        </w:tabs>
        <w:spacing w:before="60" w:after="60"/>
        <w:jc w:val="both"/>
        <w:rPr>
          <w:rStyle w:val="DeltaViewInsertion"/>
          <w:rFonts w:cs="Arial"/>
          <w:bCs/>
          <w:iCs/>
          <w:color w:val="auto"/>
          <w:sz w:val="20"/>
          <w:u w:val="none"/>
        </w:rPr>
      </w:pPr>
      <w:r>
        <w:br w:type="page"/>
      </w:r>
      <w:bookmarkStart w:id="13" w:name="_DV_C476"/>
      <w:r w:rsidR="006771CB" w:rsidRPr="008A7A6D">
        <w:rPr>
          <w:rStyle w:val="DeltaViewInsertion"/>
          <w:rFonts w:cs="Arial"/>
          <w:bCs/>
          <w:iCs/>
          <w:color w:val="auto"/>
          <w:u w:val="none"/>
        </w:rPr>
        <w:t>Simulation Studies</w:t>
      </w:r>
    </w:p>
    <w:p w14:paraId="050A6EBD" w14:textId="77777777" w:rsidR="006771CB" w:rsidRPr="008A7A6D" w:rsidRDefault="006771CB" w:rsidP="00351B92">
      <w:pPr>
        <w:pStyle w:val="Heading3"/>
        <w:tabs>
          <w:tab w:val="clear" w:pos="0"/>
          <w:tab w:val="num" w:pos="720"/>
        </w:tabs>
        <w:ind w:left="720" w:hanging="720"/>
        <w:jc w:val="both"/>
        <w:rPr>
          <w:rFonts w:cs="Arial"/>
          <w:u w:val="single"/>
        </w:rPr>
      </w:pPr>
      <w:r w:rsidRPr="008A7A6D">
        <w:rPr>
          <w:rStyle w:val="DeltaViewInsertion"/>
          <w:rFonts w:cs="Arial"/>
          <w:color w:val="auto"/>
          <w:u w:val="single"/>
        </w:rPr>
        <w:t>Reactive Capability across the voltage range</w:t>
      </w:r>
      <w:bookmarkEnd w:id="13"/>
    </w:p>
    <w:p w14:paraId="7C470726" w14:textId="77777777" w:rsidR="006771CB" w:rsidRPr="00351B92" w:rsidRDefault="006771CB" w:rsidP="00530013">
      <w:pPr>
        <w:pStyle w:val="Heading4"/>
        <w:tabs>
          <w:tab w:val="clear" w:pos="0"/>
          <w:tab w:val="num" w:pos="709"/>
        </w:tabs>
        <w:ind w:left="709" w:hanging="709"/>
      </w:pPr>
      <w:bookmarkStart w:id="14" w:name="_DV_C477"/>
      <w:r w:rsidRPr="006771CB">
        <w:rPr>
          <w:rStyle w:val="DeltaViewInsertion"/>
          <w:rFonts w:cs="Arial"/>
          <w:color w:val="auto"/>
          <w:u w:val="none"/>
        </w:rPr>
        <w:t xml:space="preserve">The </w:t>
      </w:r>
      <w:r w:rsidR="002819B8">
        <w:rPr>
          <w:rStyle w:val="DeltaViewInsertion"/>
          <w:rFonts w:cs="Arial"/>
          <w:color w:val="auto"/>
          <w:u w:val="none"/>
        </w:rPr>
        <w:t>OFTO</w:t>
      </w:r>
      <w:r w:rsidRPr="006771CB">
        <w:rPr>
          <w:rStyle w:val="DeltaViewInsertion"/>
          <w:rFonts w:cs="Arial"/>
          <w:color w:val="auto"/>
          <w:u w:val="none"/>
        </w:rPr>
        <w:t xml:space="preserve"> shall supply simulation studies to demonstrate the capability to meet </w:t>
      </w:r>
      <w:r w:rsidRPr="006771CB">
        <w:t>STC Section K</w:t>
      </w:r>
      <w:r w:rsidRPr="006771CB">
        <w:rPr>
          <w:rStyle w:val="DeltaViewInsertion"/>
          <w:rFonts w:cs="Arial"/>
          <w:color w:val="auto"/>
          <w:u w:val="none"/>
        </w:rPr>
        <w:t xml:space="preserve"> by submission of a report containing:</w:t>
      </w:r>
      <w:bookmarkEnd w:id="14"/>
    </w:p>
    <w:p w14:paraId="4BEA2960" w14:textId="77777777" w:rsidR="006771CB" w:rsidRPr="00146FEB" w:rsidRDefault="006771CB" w:rsidP="00146FEB">
      <w:pPr>
        <w:tabs>
          <w:tab w:val="left" w:pos="1701"/>
        </w:tabs>
        <w:ind w:left="1701" w:hanging="708"/>
        <w:jc w:val="both"/>
        <w:rPr>
          <w:rFonts w:cs="Arial"/>
        </w:rPr>
      </w:pPr>
      <w:bookmarkStart w:id="15" w:name="_DV_C478"/>
      <w:r w:rsidRPr="006771CB">
        <w:rPr>
          <w:rStyle w:val="DeltaViewInsertion"/>
          <w:rFonts w:cs="Arial"/>
          <w:color w:val="auto"/>
          <w:u w:val="none"/>
        </w:rPr>
        <w:t>(</w:t>
      </w:r>
      <w:proofErr w:type="spellStart"/>
      <w:r w:rsidRPr="006771CB">
        <w:rPr>
          <w:rStyle w:val="DeltaViewInsertion"/>
          <w:rFonts w:cs="Arial"/>
          <w:color w:val="auto"/>
          <w:u w:val="none"/>
        </w:rPr>
        <w:t>i</w:t>
      </w:r>
      <w:proofErr w:type="spellEnd"/>
      <w:r w:rsidRPr="006771CB">
        <w:rPr>
          <w:rStyle w:val="DeltaViewInsertion"/>
          <w:rFonts w:cs="Arial"/>
          <w:color w:val="auto"/>
          <w:u w:val="none"/>
        </w:rPr>
        <w:t xml:space="preserve">) </w:t>
      </w:r>
      <w:r w:rsidRPr="006771CB">
        <w:rPr>
          <w:rStyle w:val="DeltaViewInsertion"/>
          <w:rFonts w:cs="Arial"/>
          <w:color w:val="auto"/>
          <w:u w:val="none"/>
        </w:rPr>
        <w:tab/>
        <w:t xml:space="preserve">a load flow simulation study </w:t>
      </w:r>
      <w:proofErr w:type="gramStart"/>
      <w:r w:rsidRPr="006771CB">
        <w:rPr>
          <w:rStyle w:val="DeltaViewInsertion"/>
          <w:rFonts w:cs="Arial"/>
          <w:color w:val="auto"/>
          <w:u w:val="none"/>
        </w:rPr>
        <w:t>result</w:t>
      </w:r>
      <w:proofErr w:type="gramEnd"/>
      <w:r w:rsidRPr="006771CB">
        <w:rPr>
          <w:rStyle w:val="DeltaViewInsertion"/>
          <w:rFonts w:cs="Arial"/>
          <w:color w:val="auto"/>
          <w:u w:val="none"/>
        </w:rPr>
        <w:t xml:space="preserve"> to demonstrate the capability of the Offshore Transmission </w:t>
      </w:r>
      <w:r w:rsidR="00E0640E">
        <w:rPr>
          <w:rStyle w:val="DeltaViewInsertion"/>
          <w:rFonts w:cs="Arial"/>
          <w:color w:val="auto"/>
          <w:u w:val="none"/>
        </w:rPr>
        <w:t>System</w:t>
      </w:r>
      <w:r w:rsidRPr="006771CB">
        <w:rPr>
          <w:rStyle w:val="DeltaViewInsertion"/>
          <w:rFonts w:cs="Arial"/>
          <w:color w:val="auto"/>
          <w:u w:val="none"/>
        </w:rPr>
        <w:t xml:space="preserve"> to export the required maximum Reactive Power to the </w:t>
      </w:r>
      <w:r w:rsidR="00E0640E">
        <w:rPr>
          <w:rStyle w:val="DeltaViewInsertion"/>
          <w:rFonts w:cs="Arial"/>
          <w:color w:val="auto"/>
          <w:u w:val="none"/>
        </w:rPr>
        <w:t>Onshore Transmission System</w:t>
      </w:r>
      <w:r w:rsidRPr="006771CB">
        <w:rPr>
          <w:rStyle w:val="DeltaViewInsertion"/>
          <w:rFonts w:cs="Arial"/>
          <w:color w:val="auto"/>
          <w:u w:val="none"/>
        </w:rPr>
        <w:t xml:space="preserve"> at </w:t>
      </w:r>
      <w:r w:rsidR="000529E7">
        <w:rPr>
          <w:rStyle w:val="DeltaViewInsertion"/>
          <w:rFonts w:cs="Arial"/>
          <w:color w:val="auto"/>
          <w:u w:val="none"/>
        </w:rPr>
        <w:t xml:space="preserve">the total rated output of the offshore Power Park Modules connected to the Offshore Transmission </w:t>
      </w:r>
      <w:r w:rsidR="00E0640E">
        <w:rPr>
          <w:rStyle w:val="DeltaViewInsertion"/>
          <w:rFonts w:cs="Arial"/>
          <w:color w:val="auto"/>
          <w:u w:val="none"/>
        </w:rPr>
        <w:t>System</w:t>
      </w:r>
      <w:r w:rsidRPr="006771CB">
        <w:rPr>
          <w:rStyle w:val="DeltaViewInsertion"/>
          <w:rFonts w:cs="Arial"/>
          <w:color w:val="auto"/>
          <w:u w:val="none"/>
        </w:rPr>
        <w:t xml:space="preserve"> when the Interface Point voltage is at 105% of nominal.</w:t>
      </w:r>
      <w:bookmarkEnd w:id="15"/>
    </w:p>
    <w:p w14:paraId="7142295B" w14:textId="77777777" w:rsidR="006771CB" w:rsidRPr="00146FEB" w:rsidRDefault="006771CB" w:rsidP="00146FEB">
      <w:pPr>
        <w:tabs>
          <w:tab w:val="left" w:pos="1701"/>
        </w:tabs>
        <w:ind w:left="1701" w:hanging="708"/>
        <w:jc w:val="both"/>
        <w:rPr>
          <w:rFonts w:cs="Arial"/>
        </w:rPr>
      </w:pPr>
      <w:bookmarkStart w:id="16" w:name="_DV_C479"/>
      <w:r w:rsidRPr="006771CB">
        <w:rPr>
          <w:rStyle w:val="DeltaViewInsertion"/>
          <w:rFonts w:cs="Arial"/>
          <w:color w:val="auto"/>
          <w:u w:val="none"/>
        </w:rPr>
        <w:t xml:space="preserve">(ii) </w:t>
      </w:r>
      <w:r w:rsidRPr="006771CB">
        <w:rPr>
          <w:rStyle w:val="DeltaViewInsertion"/>
          <w:rFonts w:cs="Arial"/>
          <w:color w:val="auto"/>
          <w:u w:val="none"/>
        </w:rPr>
        <w:tab/>
        <w:t xml:space="preserve">a load flow simulation study </w:t>
      </w:r>
      <w:proofErr w:type="gramStart"/>
      <w:r w:rsidRPr="006771CB">
        <w:rPr>
          <w:rStyle w:val="DeltaViewInsertion"/>
          <w:rFonts w:cs="Arial"/>
          <w:color w:val="auto"/>
          <w:u w:val="none"/>
        </w:rPr>
        <w:t>result</w:t>
      </w:r>
      <w:proofErr w:type="gramEnd"/>
      <w:r w:rsidRPr="006771CB">
        <w:rPr>
          <w:rStyle w:val="DeltaViewInsertion"/>
          <w:rFonts w:cs="Arial"/>
          <w:color w:val="auto"/>
          <w:u w:val="none"/>
        </w:rPr>
        <w:t xml:space="preserve"> to demonstrate the capability of the Offshore Transmission </w:t>
      </w:r>
      <w:r w:rsidR="00E0640E">
        <w:rPr>
          <w:rStyle w:val="DeltaViewInsertion"/>
          <w:rFonts w:cs="Arial"/>
          <w:color w:val="auto"/>
          <w:u w:val="none"/>
        </w:rPr>
        <w:t>System</w:t>
      </w:r>
      <w:r w:rsidRPr="006771CB">
        <w:rPr>
          <w:rStyle w:val="DeltaViewInsertion"/>
          <w:rFonts w:cs="Arial"/>
          <w:color w:val="auto"/>
          <w:u w:val="none"/>
        </w:rPr>
        <w:t xml:space="preserve"> to import the required maximum Reactive Power from the </w:t>
      </w:r>
      <w:r w:rsidR="00E0640E">
        <w:rPr>
          <w:rStyle w:val="DeltaViewInsertion"/>
          <w:rFonts w:cs="Arial"/>
          <w:color w:val="auto"/>
          <w:u w:val="none"/>
        </w:rPr>
        <w:t>Onshore Transmission System</w:t>
      </w:r>
      <w:r w:rsidR="00E0640E" w:rsidRPr="006771CB">
        <w:rPr>
          <w:rStyle w:val="DeltaViewInsertion"/>
          <w:rFonts w:cs="Arial"/>
          <w:color w:val="auto"/>
          <w:u w:val="none"/>
        </w:rPr>
        <w:t xml:space="preserve"> </w:t>
      </w:r>
      <w:r w:rsidRPr="006771CB">
        <w:rPr>
          <w:rStyle w:val="DeltaViewInsertion"/>
          <w:rFonts w:cs="Arial"/>
          <w:color w:val="auto"/>
          <w:u w:val="none"/>
        </w:rPr>
        <w:t xml:space="preserve">at </w:t>
      </w:r>
      <w:r w:rsidR="000529E7">
        <w:rPr>
          <w:rStyle w:val="DeltaViewInsertion"/>
          <w:rFonts w:cs="Arial"/>
          <w:color w:val="auto"/>
          <w:u w:val="none"/>
        </w:rPr>
        <w:t xml:space="preserve">the total rated output of the offshore Power Park Modules connected to the Offshore Transmission </w:t>
      </w:r>
      <w:r w:rsidR="00E0640E">
        <w:rPr>
          <w:rStyle w:val="DeltaViewInsertion"/>
          <w:rFonts w:cs="Arial"/>
          <w:color w:val="auto"/>
          <w:u w:val="none"/>
        </w:rPr>
        <w:t>System</w:t>
      </w:r>
      <w:r w:rsidR="000529E7" w:rsidRPr="006771CB">
        <w:rPr>
          <w:rStyle w:val="DeltaViewInsertion"/>
          <w:rFonts w:cs="Arial"/>
          <w:color w:val="auto"/>
          <w:u w:val="none"/>
        </w:rPr>
        <w:t xml:space="preserve"> </w:t>
      </w:r>
      <w:r w:rsidRPr="006771CB">
        <w:rPr>
          <w:rStyle w:val="DeltaViewInsertion"/>
          <w:rFonts w:cs="Arial"/>
          <w:color w:val="auto"/>
          <w:u w:val="none"/>
        </w:rPr>
        <w:t>when the Interface Point voltage is at 95% of nominal.</w:t>
      </w:r>
      <w:bookmarkEnd w:id="16"/>
    </w:p>
    <w:p w14:paraId="12396DF7" w14:textId="50E41275" w:rsidR="006771CB" w:rsidRDefault="001E675B" w:rsidP="00A4640A">
      <w:pPr>
        <w:pStyle w:val="Heading4"/>
        <w:tabs>
          <w:tab w:val="clear" w:pos="0"/>
          <w:tab w:val="num" w:pos="709"/>
        </w:tabs>
        <w:ind w:left="709" w:hanging="709"/>
        <w:jc w:val="both"/>
        <w:rPr>
          <w:rStyle w:val="DeltaViewInsertion"/>
          <w:rFonts w:cs="Arial"/>
          <w:color w:val="auto"/>
          <w:u w:val="none"/>
        </w:rPr>
      </w:pPr>
      <w:bookmarkStart w:id="17" w:name="_DV_C480"/>
      <w:r>
        <w:rPr>
          <w:rStyle w:val="DeltaViewInsertion"/>
          <w:rFonts w:cs="Arial"/>
          <w:color w:val="auto"/>
          <w:u w:val="none"/>
        </w:rPr>
        <w:t>The Company</w:t>
      </w:r>
      <w:r w:rsidR="00E86B30">
        <w:rPr>
          <w:rStyle w:val="DeltaViewInsertion"/>
          <w:rFonts w:cs="Arial"/>
          <w:color w:val="auto"/>
          <w:u w:val="none"/>
        </w:rPr>
        <w:t>’</w:t>
      </w:r>
      <w:r w:rsidR="00E0640E">
        <w:rPr>
          <w:rStyle w:val="DeltaViewInsertion"/>
          <w:rFonts w:cs="Arial"/>
          <w:color w:val="auto"/>
          <w:u w:val="none"/>
        </w:rPr>
        <w:t xml:space="preserve">s agreement is required </w:t>
      </w:r>
      <w:r w:rsidR="006771CB" w:rsidRPr="006771CB">
        <w:rPr>
          <w:rStyle w:val="DeltaViewInsertion"/>
          <w:rFonts w:cs="Arial"/>
          <w:color w:val="auto"/>
          <w:u w:val="none"/>
        </w:rPr>
        <w:t>where the load flow simulation studies show that the individual Offshore Power Park Units deviate from nominal voltage</w:t>
      </w:r>
      <w:r w:rsidR="007524E0">
        <w:rPr>
          <w:rStyle w:val="DeltaViewInsertion"/>
          <w:rFonts w:cs="Arial"/>
          <w:color w:val="auto"/>
          <w:u w:val="none"/>
        </w:rPr>
        <w:t xml:space="preserve"> to contribute Reactive Power to assist in meeting the Offshore Transmission Owner’s</w:t>
      </w:r>
      <w:r w:rsidR="006771CB" w:rsidRPr="006771CB">
        <w:rPr>
          <w:rStyle w:val="DeltaViewInsertion"/>
          <w:rFonts w:cs="Arial"/>
          <w:color w:val="auto"/>
          <w:u w:val="none"/>
        </w:rPr>
        <w:t xml:space="preserve"> Reactive Power </w:t>
      </w:r>
      <w:bookmarkEnd w:id="17"/>
      <w:r w:rsidR="007524E0">
        <w:rPr>
          <w:rStyle w:val="DeltaViewInsertion"/>
          <w:rFonts w:cs="Arial"/>
          <w:color w:val="auto"/>
          <w:u w:val="none"/>
        </w:rPr>
        <w:t>obligations</w:t>
      </w:r>
      <w:r w:rsidR="006771CB" w:rsidRPr="006771CB">
        <w:rPr>
          <w:rStyle w:val="DeltaViewInsertion"/>
          <w:rFonts w:cs="Arial"/>
          <w:color w:val="auto"/>
          <w:u w:val="none"/>
        </w:rPr>
        <w:t>.</w:t>
      </w:r>
    </w:p>
    <w:p w14:paraId="403C5168" w14:textId="7661DC81" w:rsidR="00530013" w:rsidRPr="006771CB" w:rsidRDefault="001E675B" w:rsidP="00A4640A">
      <w:pPr>
        <w:pStyle w:val="Heading4"/>
        <w:tabs>
          <w:tab w:val="clear" w:pos="0"/>
          <w:tab w:val="num" w:pos="709"/>
        </w:tabs>
        <w:ind w:left="709" w:hanging="709"/>
        <w:jc w:val="both"/>
        <w:rPr>
          <w:rFonts w:cs="Arial"/>
        </w:rPr>
      </w:pPr>
      <w:r>
        <w:rPr>
          <w:rStyle w:val="DeltaViewInsertion"/>
          <w:rFonts w:cs="Arial"/>
          <w:color w:val="auto"/>
          <w:u w:val="none"/>
        </w:rPr>
        <w:t>The Company</w:t>
      </w:r>
      <w:r w:rsidR="00530013">
        <w:rPr>
          <w:rStyle w:val="DeltaViewInsertion"/>
          <w:rFonts w:cs="Arial"/>
          <w:color w:val="auto"/>
          <w:u w:val="none"/>
        </w:rPr>
        <w:t xml:space="preserve"> shall notify the </w:t>
      </w:r>
      <w:r w:rsidR="002819B8">
        <w:rPr>
          <w:rStyle w:val="DeltaViewInsertion"/>
          <w:rFonts w:cs="Arial"/>
          <w:color w:val="auto"/>
          <w:u w:val="none"/>
        </w:rPr>
        <w:t>OFTO</w:t>
      </w:r>
      <w:r w:rsidR="00530013">
        <w:rPr>
          <w:rStyle w:val="DeltaViewInsertion"/>
          <w:rFonts w:cs="Arial"/>
          <w:color w:val="auto"/>
          <w:u w:val="none"/>
        </w:rPr>
        <w:t xml:space="preserve"> when, in </w:t>
      </w:r>
      <w:r>
        <w:rPr>
          <w:rStyle w:val="DeltaViewInsertion"/>
          <w:rFonts w:cs="Arial"/>
          <w:color w:val="auto"/>
          <w:u w:val="none"/>
        </w:rPr>
        <w:t>The Company</w:t>
      </w:r>
      <w:r w:rsidR="00E86B30">
        <w:rPr>
          <w:rStyle w:val="DeltaViewInsertion"/>
          <w:rFonts w:cs="Arial"/>
          <w:color w:val="auto"/>
          <w:u w:val="none"/>
        </w:rPr>
        <w:t>’</w:t>
      </w:r>
      <w:r w:rsidR="00530013">
        <w:rPr>
          <w:rStyle w:val="DeltaViewInsertion"/>
          <w:rFonts w:cs="Arial"/>
          <w:color w:val="auto"/>
          <w:u w:val="none"/>
        </w:rPr>
        <w:t>s reasonable opinion, the simulations studies have adequately demonstrated compliance with the r</w:t>
      </w:r>
      <w:r w:rsidR="00530013" w:rsidRPr="006771CB">
        <w:rPr>
          <w:rStyle w:val="DeltaViewInsertion"/>
          <w:rFonts w:cs="Arial"/>
          <w:color w:val="auto"/>
          <w:u w:val="none"/>
        </w:rPr>
        <w:t xml:space="preserve">eactive </w:t>
      </w:r>
      <w:r w:rsidR="00530013">
        <w:rPr>
          <w:rStyle w:val="DeltaViewInsertion"/>
          <w:rFonts w:cs="Arial"/>
          <w:color w:val="auto"/>
          <w:u w:val="none"/>
        </w:rPr>
        <w:t>c</w:t>
      </w:r>
      <w:r w:rsidR="00530013" w:rsidRPr="006771CB">
        <w:rPr>
          <w:rStyle w:val="DeltaViewInsertion"/>
          <w:rFonts w:cs="Arial"/>
          <w:color w:val="auto"/>
          <w:u w:val="none"/>
        </w:rPr>
        <w:t>apability across the voltage range</w:t>
      </w:r>
      <w:r w:rsidR="00530013">
        <w:rPr>
          <w:rFonts w:cs="Arial"/>
        </w:rPr>
        <w:t>.</w:t>
      </w:r>
    </w:p>
    <w:p w14:paraId="650BD0DB" w14:textId="77777777" w:rsidR="006771CB" w:rsidRPr="0082014B" w:rsidRDefault="006771CB" w:rsidP="00146FEB">
      <w:pPr>
        <w:pStyle w:val="Heading3"/>
        <w:tabs>
          <w:tab w:val="clear" w:pos="0"/>
          <w:tab w:val="num" w:pos="720"/>
        </w:tabs>
        <w:ind w:left="720" w:hanging="720"/>
        <w:jc w:val="both"/>
        <w:rPr>
          <w:rFonts w:cs="Arial"/>
          <w:u w:val="single"/>
        </w:rPr>
      </w:pPr>
      <w:bookmarkStart w:id="18" w:name="_DV_C481"/>
      <w:r w:rsidRPr="0082014B">
        <w:rPr>
          <w:rStyle w:val="DeltaViewInsertion"/>
          <w:rFonts w:cs="Arial"/>
          <w:color w:val="auto"/>
          <w:u w:val="single"/>
        </w:rPr>
        <w:t>Voltage Control and Reactive Power Stability</w:t>
      </w:r>
      <w:bookmarkEnd w:id="18"/>
    </w:p>
    <w:p w14:paraId="115845BE" w14:textId="77777777" w:rsidR="006771CB" w:rsidRDefault="00AA6B95" w:rsidP="00530013">
      <w:pPr>
        <w:pStyle w:val="Heading4"/>
        <w:tabs>
          <w:tab w:val="clear" w:pos="0"/>
          <w:tab w:val="num" w:pos="709"/>
        </w:tabs>
        <w:ind w:left="709" w:hanging="709"/>
        <w:rPr>
          <w:rStyle w:val="DeltaViewInsertion"/>
          <w:rFonts w:cs="Arial"/>
          <w:color w:val="auto"/>
          <w:u w:val="none"/>
        </w:rPr>
      </w:pPr>
      <w:bookmarkStart w:id="19" w:name="_DV_C482"/>
      <w:r>
        <w:rPr>
          <w:rStyle w:val="DeltaViewInsertion"/>
          <w:rFonts w:cs="Arial"/>
          <w:color w:val="auto"/>
          <w:u w:val="none"/>
        </w:rPr>
        <w:t>T</w:t>
      </w:r>
      <w:r w:rsidR="006771CB" w:rsidRPr="006771CB">
        <w:rPr>
          <w:rStyle w:val="DeltaViewInsertion"/>
          <w:rFonts w:cs="Arial"/>
          <w:color w:val="auto"/>
          <w:u w:val="none"/>
        </w:rPr>
        <w:t xml:space="preserve">he </w:t>
      </w:r>
      <w:r w:rsidR="002819B8">
        <w:rPr>
          <w:rStyle w:val="DeltaViewInsertion"/>
          <w:rFonts w:cs="Arial"/>
          <w:color w:val="auto"/>
          <w:u w:val="none"/>
        </w:rPr>
        <w:t>OFTO</w:t>
      </w:r>
      <w:r w:rsidR="006771CB" w:rsidRPr="006771CB">
        <w:rPr>
          <w:rStyle w:val="DeltaViewInsertion"/>
          <w:rFonts w:cs="Arial"/>
          <w:color w:val="auto"/>
          <w:u w:val="none"/>
        </w:rPr>
        <w:t xml:space="preserve"> shall provide a report to demonstrate the dynamic capability and control stability of the plant and apparatus. The report shall contain:</w:t>
      </w:r>
      <w:bookmarkEnd w:id="19"/>
    </w:p>
    <w:p w14:paraId="027837E2" w14:textId="77777777" w:rsidR="00146FEB" w:rsidRPr="00146FEB" w:rsidRDefault="00146FEB" w:rsidP="00146FEB">
      <w:pPr>
        <w:pStyle w:val="Heading3"/>
        <w:numPr>
          <w:ilvl w:val="0"/>
          <w:numId w:val="0"/>
        </w:numPr>
        <w:jc w:val="both"/>
        <w:rPr>
          <w:rFonts w:cs="Arial"/>
        </w:rPr>
      </w:pPr>
    </w:p>
    <w:p w14:paraId="590492DF" w14:textId="77777777" w:rsidR="006771CB" w:rsidRPr="00146FEB" w:rsidRDefault="006771CB" w:rsidP="00146FEB">
      <w:pPr>
        <w:ind w:left="1560" w:hanging="567"/>
        <w:jc w:val="both"/>
        <w:rPr>
          <w:rFonts w:cs="Arial"/>
        </w:rPr>
      </w:pPr>
      <w:bookmarkStart w:id="20" w:name="_DV_C483"/>
      <w:r w:rsidRPr="006771CB">
        <w:rPr>
          <w:rStyle w:val="DeltaViewInsertion"/>
          <w:rFonts w:cs="Arial"/>
          <w:color w:val="auto"/>
          <w:u w:val="none"/>
        </w:rPr>
        <w:t>(</w:t>
      </w:r>
      <w:proofErr w:type="spellStart"/>
      <w:r w:rsidRPr="006771CB">
        <w:rPr>
          <w:rStyle w:val="DeltaViewInsertion"/>
          <w:rFonts w:cs="Arial"/>
          <w:color w:val="auto"/>
          <w:u w:val="none"/>
        </w:rPr>
        <w:t>i</w:t>
      </w:r>
      <w:proofErr w:type="spellEnd"/>
      <w:r w:rsidRPr="006771CB">
        <w:rPr>
          <w:rStyle w:val="DeltaViewInsertion"/>
          <w:rFonts w:cs="Arial"/>
          <w:color w:val="auto"/>
          <w:u w:val="none"/>
        </w:rPr>
        <w:t xml:space="preserve">) </w:t>
      </w:r>
      <w:r w:rsidRPr="006771CB">
        <w:rPr>
          <w:rStyle w:val="DeltaViewInsertion"/>
          <w:rFonts w:cs="Arial"/>
          <w:color w:val="auto"/>
          <w:u w:val="none"/>
        </w:rPr>
        <w:tab/>
        <w:t xml:space="preserve">a dynamic time series simulation study result of a sufficiently large negative step in Interface Point voltage to cause a change in Reactive Power from zero to the maximum lagging value at the </w:t>
      </w:r>
      <w:r w:rsidR="00865AB2">
        <w:rPr>
          <w:rStyle w:val="DeltaViewInsertion"/>
          <w:rFonts w:cs="Arial"/>
          <w:color w:val="auto"/>
          <w:u w:val="none"/>
        </w:rPr>
        <w:t xml:space="preserve">total rated output of all the offshore Power Park Modules connected to the Offshore Transmission </w:t>
      </w:r>
      <w:r w:rsidR="00E0640E">
        <w:rPr>
          <w:rStyle w:val="DeltaViewInsertion"/>
          <w:rFonts w:cs="Arial"/>
          <w:color w:val="auto"/>
          <w:u w:val="none"/>
        </w:rPr>
        <w:t>System</w:t>
      </w:r>
      <w:r w:rsidRPr="006771CB">
        <w:rPr>
          <w:rStyle w:val="DeltaViewInsertion"/>
          <w:rFonts w:cs="Arial"/>
          <w:color w:val="auto"/>
          <w:u w:val="none"/>
        </w:rPr>
        <w:t>.</w:t>
      </w:r>
      <w:bookmarkEnd w:id="20"/>
    </w:p>
    <w:p w14:paraId="1F835094" w14:textId="77777777" w:rsidR="006771CB" w:rsidRPr="00146FEB" w:rsidRDefault="006771CB" w:rsidP="00146FEB">
      <w:pPr>
        <w:ind w:left="1560" w:hanging="567"/>
        <w:jc w:val="both"/>
        <w:rPr>
          <w:rFonts w:cs="Arial"/>
        </w:rPr>
      </w:pPr>
      <w:bookmarkStart w:id="21" w:name="_DV_C484"/>
      <w:r w:rsidRPr="006771CB">
        <w:rPr>
          <w:rStyle w:val="DeltaViewInsertion"/>
          <w:rFonts w:cs="Arial"/>
          <w:color w:val="auto"/>
          <w:u w:val="none"/>
        </w:rPr>
        <w:t>(ii)</w:t>
      </w:r>
      <w:r w:rsidRPr="006771CB">
        <w:rPr>
          <w:rStyle w:val="DeltaViewInsertion"/>
          <w:rFonts w:cs="Arial"/>
          <w:color w:val="auto"/>
          <w:u w:val="none"/>
        </w:rPr>
        <w:tab/>
        <w:t xml:space="preserve">a dynamic time series simulation study result of a sufficiently large positive step in Interface Point voltage to cause a change in Reactive Power from zero to the maximum leading value at </w:t>
      </w:r>
      <w:bookmarkEnd w:id="21"/>
      <w:r w:rsidR="00865AB2">
        <w:rPr>
          <w:rStyle w:val="DeltaViewInsertion"/>
          <w:rFonts w:cs="Arial"/>
          <w:color w:val="auto"/>
          <w:u w:val="none"/>
        </w:rPr>
        <w:t xml:space="preserve">total rated output of all the offshore Power Park Modules connected to the Offshore Transmission </w:t>
      </w:r>
      <w:r w:rsidR="00E0640E">
        <w:rPr>
          <w:rStyle w:val="DeltaViewInsertion"/>
          <w:rFonts w:cs="Arial"/>
          <w:color w:val="auto"/>
          <w:u w:val="none"/>
        </w:rPr>
        <w:t>System</w:t>
      </w:r>
      <w:r w:rsidR="00865AB2" w:rsidRPr="006771CB">
        <w:rPr>
          <w:rStyle w:val="DeltaViewInsertion"/>
          <w:rFonts w:cs="Arial"/>
          <w:color w:val="auto"/>
          <w:u w:val="none"/>
        </w:rPr>
        <w:t>.</w:t>
      </w:r>
    </w:p>
    <w:p w14:paraId="0BB706E6" w14:textId="77777777" w:rsidR="006771CB" w:rsidRPr="00146FEB" w:rsidRDefault="006771CB" w:rsidP="00146FEB">
      <w:pPr>
        <w:ind w:left="1560" w:hanging="567"/>
        <w:jc w:val="both"/>
        <w:rPr>
          <w:rFonts w:cs="Arial"/>
        </w:rPr>
      </w:pPr>
      <w:bookmarkStart w:id="22" w:name="_DV_C485"/>
      <w:r w:rsidRPr="006771CB">
        <w:rPr>
          <w:rStyle w:val="DeltaViewInsertion"/>
          <w:rFonts w:cs="Arial"/>
          <w:color w:val="auto"/>
          <w:u w:val="none"/>
        </w:rPr>
        <w:t>(iii)</w:t>
      </w:r>
      <w:r w:rsidRPr="006771CB">
        <w:rPr>
          <w:rStyle w:val="DeltaViewInsertion"/>
          <w:rFonts w:cs="Arial"/>
          <w:color w:val="auto"/>
          <w:u w:val="none"/>
        </w:rPr>
        <w:tab/>
        <w:t xml:space="preserve">a dynamic time series simulation study </w:t>
      </w:r>
      <w:proofErr w:type="gramStart"/>
      <w:r w:rsidRPr="006771CB">
        <w:rPr>
          <w:rStyle w:val="DeltaViewInsertion"/>
          <w:rFonts w:cs="Arial"/>
          <w:color w:val="auto"/>
          <w:u w:val="none"/>
        </w:rPr>
        <w:t>result</w:t>
      </w:r>
      <w:proofErr w:type="gramEnd"/>
      <w:r w:rsidRPr="006771CB">
        <w:rPr>
          <w:rStyle w:val="DeltaViewInsertion"/>
          <w:rFonts w:cs="Arial"/>
          <w:color w:val="auto"/>
          <w:u w:val="none"/>
        </w:rPr>
        <w:t xml:space="preserve"> to demonstrate control stability at the lagging Reactive Power limit by application of a -2% voltage step while operating within 5% of the lagging Reactive Power limit.</w:t>
      </w:r>
      <w:bookmarkEnd w:id="22"/>
    </w:p>
    <w:p w14:paraId="079063D3" w14:textId="77777777" w:rsidR="006771CB" w:rsidRPr="00146FEB" w:rsidRDefault="006771CB" w:rsidP="00146FEB">
      <w:pPr>
        <w:ind w:left="1560" w:hanging="567"/>
        <w:jc w:val="both"/>
        <w:rPr>
          <w:rFonts w:cs="Arial"/>
        </w:rPr>
      </w:pPr>
      <w:bookmarkStart w:id="23" w:name="_DV_C486"/>
      <w:r w:rsidRPr="006771CB">
        <w:rPr>
          <w:rStyle w:val="DeltaViewInsertion"/>
          <w:rFonts w:cs="Arial"/>
          <w:color w:val="auto"/>
          <w:u w:val="none"/>
        </w:rPr>
        <w:t>(iv)</w:t>
      </w:r>
      <w:r w:rsidRPr="006771CB">
        <w:rPr>
          <w:rStyle w:val="DeltaViewInsertion"/>
          <w:rFonts w:cs="Arial"/>
          <w:color w:val="auto"/>
          <w:u w:val="none"/>
        </w:rPr>
        <w:tab/>
        <w:t xml:space="preserve">a dynamic time series simulation study </w:t>
      </w:r>
      <w:proofErr w:type="gramStart"/>
      <w:r w:rsidRPr="006771CB">
        <w:rPr>
          <w:rStyle w:val="DeltaViewInsertion"/>
          <w:rFonts w:cs="Arial"/>
          <w:color w:val="auto"/>
          <w:u w:val="none"/>
        </w:rPr>
        <w:t>result</w:t>
      </w:r>
      <w:proofErr w:type="gramEnd"/>
      <w:r w:rsidRPr="006771CB">
        <w:rPr>
          <w:rStyle w:val="DeltaViewInsertion"/>
          <w:rFonts w:cs="Arial"/>
          <w:color w:val="auto"/>
          <w:u w:val="none"/>
        </w:rPr>
        <w:t xml:space="preserve"> to demonstrate control stability at the leading Reactive Power limit by application of a +2% voltage step while operating within 5% of the leading Reactive Power limit.</w:t>
      </w:r>
      <w:bookmarkEnd w:id="23"/>
    </w:p>
    <w:p w14:paraId="495246F4" w14:textId="77777777" w:rsidR="006771CB" w:rsidRPr="006771CB" w:rsidRDefault="006771CB" w:rsidP="006771CB">
      <w:pPr>
        <w:ind w:left="1560" w:hanging="567"/>
        <w:jc w:val="both"/>
        <w:rPr>
          <w:rFonts w:cs="Arial"/>
        </w:rPr>
      </w:pPr>
      <w:r w:rsidRPr="006771CB">
        <w:rPr>
          <w:rStyle w:val="DeltaViewInsertion"/>
          <w:rFonts w:cs="Arial"/>
          <w:color w:val="auto"/>
          <w:u w:val="none"/>
        </w:rPr>
        <w:t>(v)</w:t>
      </w:r>
      <w:r w:rsidRPr="006771CB">
        <w:rPr>
          <w:rStyle w:val="DeltaViewInsertion"/>
          <w:rFonts w:cs="Arial"/>
          <w:color w:val="auto"/>
          <w:u w:val="none"/>
        </w:rPr>
        <w:tab/>
        <w:t xml:space="preserve">a dynamic time series simulation study </w:t>
      </w:r>
      <w:proofErr w:type="gramStart"/>
      <w:r w:rsidRPr="006771CB">
        <w:rPr>
          <w:rStyle w:val="DeltaViewInsertion"/>
          <w:rFonts w:cs="Arial"/>
          <w:color w:val="auto"/>
          <w:u w:val="none"/>
        </w:rPr>
        <w:t>result</w:t>
      </w:r>
      <w:proofErr w:type="gramEnd"/>
      <w:r w:rsidRPr="006771CB">
        <w:rPr>
          <w:rStyle w:val="DeltaViewInsertion"/>
          <w:rFonts w:cs="Arial"/>
          <w:color w:val="auto"/>
          <w:u w:val="none"/>
        </w:rPr>
        <w:t xml:space="preserve"> to demonstrate the performance following the application of +2% and -2% voltage steps while exporting 0MVAr to allow model verification against test results.</w:t>
      </w:r>
    </w:p>
    <w:p w14:paraId="7478EC68" w14:textId="235546FD" w:rsidR="003B4D95" w:rsidRDefault="006771CB" w:rsidP="00146FEB">
      <w:pPr>
        <w:pStyle w:val="Heading3"/>
        <w:tabs>
          <w:tab w:val="clear" w:pos="0"/>
          <w:tab w:val="num" w:pos="720"/>
        </w:tabs>
        <w:ind w:left="720" w:hanging="720"/>
        <w:jc w:val="both"/>
        <w:rPr>
          <w:rFonts w:cs="Arial"/>
        </w:rPr>
      </w:pPr>
      <w:bookmarkStart w:id="24" w:name="_DV_C487"/>
      <w:r w:rsidRPr="006771CB">
        <w:rPr>
          <w:rStyle w:val="DeltaViewInsertion"/>
          <w:rFonts w:cs="Arial"/>
          <w:color w:val="auto"/>
          <w:u w:val="none"/>
        </w:rPr>
        <w:t xml:space="preserve">All the above studies should be completed with a nominal </w:t>
      </w:r>
      <w:r w:rsidR="00E86B30">
        <w:rPr>
          <w:rStyle w:val="DeltaViewInsertion"/>
          <w:rFonts w:cs="Arial"/>
          <w:color w:val="auto"/>
          <w:u w:val="none"/>
        </w:rPr>
        <w:t>s</w:t>
      </w:r>
      <w:r w:rsidR="00E0640E">
        <w:rPr>
          <w:rStyle w:val="DeltaViewInsertion"/>
          <w:rFonts w:cs="Arial"/>
          <w:color w:val="auto"/>
          <w:u w:val="none"/>
        </w:rPr>
        <w:t>ystem</w:t>
      </w:r>
      <w:r w:rsidRPr="006771CB">
        <w:rPr>
          <w:rStyle w:val="DeltaViewInsertion"/>
          <w:rFonts w:cs="Arial"/>
          <w:color w:val="auto"/>
          <w:u w:val="none"/>
        </w:rPr>
        <w:t xml:space="preserve"> voltage for zero Reactive Power transfer at the Interface Point unless stated otherwise and the fault level at the Interface Point at minimum as agreed with </w:t>
      </w:r>
      <w:r w:rsidR="001E675B">
        <w:rPr>
          <w:rStyle w:val="DeltaViewInsertion"/>
          <w:rFonts w:cs="Arial"/>
          <w:color w:val="auto"/>
          <w:u w:val="none"/>
        </w:rPr>
        <w:t>The Company</w:t>
      </w:r>
      <w:r w:rsidRPr="006771CB">
        <w:rPr>
          <w:rStyle w:val="DeltaViewInsertion"/>
          <w:rFonts w:cs="Arial"/>
          <w:color w:val="auto"/>
          <w:u w:val="none"/>
        </w:rPr>
        <w:t>.</w:t>
      </w:r>
      <w:bookmarkEnd w:id="24"/>
    </w:p>
    <w:p w14:paraId="5E1255F4" w14:textId="38564EAF" w:rsidR="00351B92" w:rsidRDefault="00351B92" w:rsidP="00351B92">
      <w:pPr>
        <w:pStyle w:val="Heading3"/>
        <w:tabs>
          <w:tab w:val="clear" w:pos="0"/>
          <w:tab w:val="num" w:pos="720"/>
        </w:tabs>
        <w:ind w:left="720" w:hanging="720"/>
        <w:jc w:val="both"/>
        <w:rPr>
          <w:rStyle w:val="DeltaViewInsertion"/>
          <w:rFonts w:cs="Arial"/>
          <w:color w:val="auto"/>
          <w:u w:val="none"/>
        </w:rPr>
      </w:pPr>
      <w:r w:rsidRPr="006771CB">
        <w:rPr>
          <w:rStyle w:val="DeltaViewInsertion"/>
          <w:rFonts w:cs="Arial"/>
          <w:color w:val="auto"/>
          <w:u w:val="none"/>
        </w:rPr>
        <w:t xml:space="preserve">In the case of an Offshore Transmission </w:t>
      </w:r>
      <w:r w:rsidR="00E0640E">
        <w:rPr>
          <w:rStyle w:val="DeltaViewInsertion"/>
          <w:rFonts w:cs="Arial"/>
          <w:color w:val="auto"/>
          <w:u w:val="none"/>
        </w:rPr>
        <w:t>System</w:t>
      </w:r>
      <w:r w:rsidRPr="006771CB">
        <w:rPr>
          <w:rStyle w:val="DeltaViewInsertion"/>
          <w:rFonts w:cs="Arial"/>
          <w:color w:val="auto"/>
          <w:u w:val="none"/>
        </w:rPr>
        <w:t xml:space="preserve"> </w:t>
      </w:r>
      <w:r w:rsidR="00AA6B95">
        <w:rPr>
          <w:rStyle w:val="DeltaViewInsertion"/>
          <w:rFonts w:cs="Arial"/>
          <w:color w:val="auto"/>
          <w:u w:val="none"/>
        </w:rPr>
        <w:t>requiring</w:t>
      </w:r>
      <w:r>
        <w:rPr>
          <w:rStyle w:val="DeltaViewInsertion"/>
          <w:rFonts w:cs="Arial"/>
          <w:color w:val="auto"/>
          <w:u w:val="none"/>
        </w:rPr>
        <w:t xml:space="preserve"> </w:t>
      </w:r>
      <w:r w:rsidR="00896A23">
        <w:rPr>
          <w:rStyle w:val="DeltaViewInsertion"/>
          <w:rFonts w:cs="Arial"/>
          <w:color w:val="auto"/>
          <w:u w:val="none"/>
        </w:rPr>
        <w:t xml:space="preserve">some or </w:t>
      </w:r>
      <w:proofErr w:type="gramStart"/>
      <w:r w:rsidR="00896A23">
        <w:rPr>
          <w:rStyle w:val="DeltaViewInsertion"/>
          <w:rFonts w:cs="Arial"/>
          <w:color w:val="auto"/>
          <w:u w:val="none"/>
        </w:rPr>
        <w:t>all of</w:t>
      </w:r>
      <w:proofErr w:type="gramEnd"/>
      <w:r w:rsidR="00896A23">
        <w:rPr>
          <w:rStyle w:val="DeltaViewInsertion"/>
          <w:rFonts w:cs="Arial"/>
          <w:color w:val="auto"/>
          <w:u w:val="none"/>
        </w:rPr>
        <w:t xml:space="preserve"> the </w:t>
      </w:r>
      <w:r>
        <w:rPr>
          <w:rStyle w:val="DeltaViewInsertion"/>
          <w:rFonts w:cs="Arial"/>
          <w:color w:val="auto"/>
          <w:u w:val="none"/>
        </w:rPr>
        <w:t xml:space="preserve">dynamic voltage control at the </w:t>
      </w:r>
      <w:r w:rsidRPr="006771CB">
        <w:rPr>
          <w:rStyle w:val="DeltaViewInsertion"/>
          <w:rFonts w:cs="Arial"/>
          <w:color w:val="auto"/>
          <w:u w:val="none"/>
        </w:rPr>
        <w:t xml:space="preserve">Interface Point </w:t>
      </w:r>
      <w:r w:rsidR="00522722">
        <w:rPr>
          <w:rStyle w:val="DeltaViewInsertion"/>
          <w:rFonts w:cs="Arial"/>
          <w:color w:val="auto"/>
          <w:u w:val="none"/>
        </w:rPr>
        <w:t xml:space="preserve">to be provided </w:t>
      </w:r>
      <w:r>
        <w:rPr>
          <w:rStyle w:val="DeltaViewInsertion"/>
          <w:rFonts w:cs="Arial"/>
          <w:color w:val="auto"/>
          <w:u w:val="none"/>
        </w:rPr>
        <w:t xml:space="preserve">from </w:t>
      </w:r>
      <w:r w:rsidR="00AA6B95">
        <w:rPr>
          <w:rStyle w:val="DeltaViewInsertion"/>
          <w:rFonts w:cs="Arial"/>
          <w:color w:val="auto"/>
          <w:u w:val="none"/>
        </w:rPr>
        <w:t>any connected</w:t>
      </w:r>
      <w:r>
        <w:rPr>
          <w:rStyle w:val="DeltaViewInsertion"/>
          <w:rFonts w:cs="Arial"/>
          <w:color w:val="auto"/>
          <w:u w:val="none"/>
        </w:rPr>
        <w:t xml:space="preserve"> offshore Power Park</w:t>
      </w:r>
      <w:r w:rsidR="00AA6B95">
        <w:rPr>
          <w:rStyle w:val="DeltaViewInsertion"/>
          <w:rFonts w:cs="Arial"/>
          <w:color w:val="auto"/>
          <w:u w:val="none"/>
        </w:rPr>
        <w:t xml:space="preserve"> Module(s)</w:t>
      </w:r>
      <w:r>
        <w:rPr>
          <w:rStyle w:val="DeltaViewInsertion"/>
          <w:rFonts w:cs="Arial"/>
          <w:color w:val="auto"/>
          <w:u w:val="none"/>
        </w:rPr>
        <w:t xml:space="preserve">, </w:t>
      </w:r>
      <w:r w:rsidRPr="006771CB">
        <w:rPr>
          <w:rStyle w:val="DeltaViewInsertion"/>
          <w:rFonts w:cs="Arial"/>
          <w:color w:val="auto"/>
          <w:u w:val="none"/>
        </w:rPr>
        <w:t xml:space="preserve">the </w:t>
      </w:r>
      <w:r w:rsidR="002819B8">
        <w:rPr>
          <w:rStyle w:val="DeltaViewInsertion"/>
          <w:rFonts w:cs="Arial"/>
          <w:color w:val="auto"/>
          <w:u w:val="none"/>
        </w:rPr>
        <w:t>OFTO</w:t>
      </w:r>
      <w:r w:rsidRPr="006771CB">
        <w:rPr>
          <w:rStyle w:val="DeltaViewInsertion"/>
          <w:rFonts w:cs="Arial"/>
          <w:color w:val="auto"/>
          <w:u w:val="none"/>
        </w:rPr>
        <w:t xml:space="preserve"> shall </w:t>
      </w:r>
      <w:r>
        <w:rPr>
          <w:rStyle w:val="DeltaViewInsertion"/>
          <w:rFonts w:cs="Arial"/>
          <w:color w:val="auto"/>
          <w:u w:val="none"/>
        </w:rPr>
        <w:t>ensure provision of</w:t>
      </w:r>
      <w:r w:rsidRPr="006771CB">
        <w:rPr>
          <w:rStyle w:val="DeltaViewInsertion"/>
          <w:rFonts w:cs="Arial"/>
          <w:color w:val="auto"/>
          <w:u w:val="none"/>
        </w:rPr>
        <w:t xml:space="preserve"> a report </w:t>
      </w:r>
      <w:r>
        <w:rPr>
          <w:rStyle w:val="DeltaViewInsertion"/>
          <w:rFonts w:cs="Arial"/>
          <w:color w:val="auto"/>
          <w:u w:val="none"/>
        </w:rPr>
        <w:t xml:space="preserve">covering the conditions laid out in </w:t>
      </w:r>
      <w:r w:rsidR="0027384D">
        <w:rPr>
          <w:rStyle w:val="DeltaViewInsertion"/>
          <w:rFonts w:cs="Arial"/>
          <w:color w:val="auto"/>
          <w:u w:val="none"/>
        </w:rPr>
        <w:t xml:space="preserve">section </w:t>
      </w:r>
      <w:r>
        <w:rPr>
          <w:rStyle w:val="DeltaViewInsertion"/>
          <w:rFonts w:cs="Arial"/>
          <w:color w:val="auto"/>
          <w:u w:val="none"/>
        </w:rPr>
        <w:t>3.</w:t>
      </w:r>
      <w:r w:rsidR="0027384D">
        <w:rPr>
          <w:rStyle w:val="DeltaViewInsertion"/>
          <w:rFonts w:cs="Arial"/>
          <w:color w:val="auto"/>
          <w:u w:val="none"/>
        </w:rPr>
        <w:t>3</w:t>
      </w:r>
      <w:r>
        <w:rPr>
          <w:rStyle w:val="DeltaViewInsertion"/>
          <w:rFonts w:cs="Arial"/>
          <w:color w:val="auto"/>
          <w:u w:val="none"/>
        </w:rPr>
        <w:t>.</w:t>
      </w:r>
      <w:r w:rsidR="0027384D">
        <w:rPr>
          <w:rStyle w:val="DeltaViewInsertion"/>
          <w:rFonts w:cs="Arial"/>
          <w:color w:val="auto"/>
          <w:u w:val="none"/>
        </w:rPr>
        <w:t>2.</w:t>
      </w:r>
      <w:r>
        <w:rPr>
          <w:rStyle w:val="DeltaViewInsertion"/>
          <w:rFonts w:cs="Arial"/>
          <w:color w:val="auto"/>
          <w:u w:val="none"/>
        </w:rPr>
        <w:t>1(</w:t>
      </w:r>
      <w:proofErr w:type="spellStart"/>
      <w:r>
        <w:rPr>
          <w:rStyle w:val="DeltaViewInsertion"/>
          <w:rFonts w:cs="Arial"/>
          <w:color w:val="auto"/>
          <w:u w:val="none"/>
        </w:rPr>
        <w:t>i</w:t>
      </w:r>
      <w:proofErr w:type="spellEnd"/>
      <w:r>
        <w:rPr>
          <w:rStyle w:val="DeltaViewInsertion"/>
          <w:rFonts w:cs="Arial"/>
          <w:color w:val="auto"/>
          <w:u w:val="none"/>
        </w:rPr>
        <w:t>) to (v)</w:t>
      </w:r>
      <w:r w:rsidR="00522722">
        <w:rPr>
          <w:rStyle w:val="DeltaViewInsertion"/>
          <w:rFonts w:cs="Arial"/>
          <w:color w:val="auto"/>
          <w:u w:val="none"/>
        </w:rPr>
        <w:t xml:space="preserve"> in respect of the Offshore Transmission System requirements</w:t>
      </w:r>
      <w:r>
        <w:rPr>
          <w:rStyle w:val="DeltaViewInsertion"/>
          <w:rFonts w:cs="Arial"/>
          <w:color w:val="auto"/>
          <w:u w:val="none"/>
        </w:rPr>
        <w:t xml:space="preserve">. </w:t>
      </w:r>
      <w:r w:rsidR="00522722">
        <w:rPr>
          <w:rStyle w:val="DeltaViewInsertion"/>
          <w:rFonts w:cs="Arial"/>
          <w:color w:val="auto"/>
          <w:u w:val="none"/>
        </w:rPr>
        <w:t>However, i</w:t>
      </w:r>
      <w:r>
        <w:rPr>
          <w:rStyle w:val="DeltaViewInsertion"/>
          <w:rFonts w:cs="Arial"/>
          <w:color w:val="auto"/>
          <w:u w:val="none"/>
        </w:rPr>
        <w:t xml:space="preserve">n this case the report may be provided direct to </w:t>
      </w:r>
      <w:r w:rsidR="001E675B">
        <w:rPr>
          <w:rStyle w:val="DeltaViewInsertion"/>
          <w:rFonts w:cs="Arial"/>
          <w:color w:val="auto"/>
          <w:u w:val="none"/>
        </w:rPr>
        <w:t>The Company</w:t>
      </w:r>
      <w:r>
        <w:rPr>
          <w:rStyle w:val="DeltaViewInsertion"/>
          <w:rFonts w:cs="Arial"/>
          <w:color w:val="auto"/>
          <w:u w:val="none"/>
        </w:rPr>
        <w:t xml:space="preserve"> by the </w:t>
      </w:r>
      <w:r w:rsidR="00896A23">
        <w:rPr>
          <w:rStyle w:val="DeltaViewInsertion"/>
          <w:rFonts w:cs="Arial"/>
          <w:color w:val="auto"/>
          <w:u w:val="none"/>
        </w:rPr>
        <w:t>offshore generator</w:t>
      </w:r>
      <w:r>
        <w:rPr>
          <w:rStyle w:val="DeltaViewInsertion"/>
          <w:rFonts w:cs="Arial"/>
          <w:color w:val="auto"/>
          <w:u w:val="none"/>
        </w:rPr>
        <w:t xml:space="preserve"> </w:t>
      </w:r>
      <w:r w:rsidR="00896A23">
        <w:rPr>
          <w:rStyle w:val="DeltaViewInsertion"/>
          <w:rFonts w:cs="Arial"/>
          <w:color w:val="auto"/>
          <w:u w:val="none"/>
        </w:rPr>
        <w:t>provided the report represents the action of all relevant Plant and Apparatus</w:t>
      </w:r>
      <w:r w:rsidR="00522722">
        <w:rPr>
          <w:rStyle w:val="DeltaViewInsertion"/>
          <w:rFonts w:cs="Arial"/>
          <w:color w:val="auto"/>
          <w:u w:val="none"/>
        </w:rPr>
        <w:t xml:space="preserve"> connected within both the Offshore Generator system and the Offshore Transmission System</w:t>
      </w:r>
      <w:r w:rsidR="00896A23">
        <w:rPr>
          <w:rStyle w:val="DeltaViewInsertion"/>
          <w:rFonts w:cs="Arial"/>
          <w:color w:val="auto"/>
          <w:u w:val="none"/>
        </w:rPr>
        <w:t>.</w:t>
      </w:r>
    </w:p>
    <w:p w14:paraId="00785B5E" w14:textId="0DC71DB5" w:rsidR="00530013" w:rsidRPr="006771CB" w:rsidRDefault="001E675B" w:rsidP="00530013">
      <w:pPr>
        <w:pStyle w:val="Heading4"/>
        <w:tabs>
          <w:tab w:val="clear" w:pos="0"/>
          <w:tab w:val="num" w:pos="709"/>
        </w:tabs>
        <w:ind w:left="709" w:hanging="709"/>
        <w:rPr>
          <w:rFonts w:cs="Arial"/>
        </w:rPr>
      </w:pPr>
      <w:r>
        <w:rPr>
          <w:rStyle w:val="DeltaViewInsertion"/>
          <w:rFonts w:cs="Arial"/>
          <w:color w:val="auto"/>
          <w:u w:val="none"/>
        </w:rPr>
        <w:t>The Company</w:t>
      </w:r>
      <w:r w:rsidR="00530013">
        <w:rPr>
          <w:rStyle w:val="DeltaViewInsertion"/>
          <w:rFonts w:cs="Arial"/>
          <w:color w:val="auto"/>
          <w:u w:val="none"/>
        </w:rPr>
        <w:t xml:space="preserve"> shall notify the </w:t>
      </w:r>
      <w:r w:rsidR="002819B8">
        <w:rPr>
          <w:rStyle w:val="DeltaViewInsertion"/>
          <w:rFonts w:cs="Arial"/>
          <w:color w:val="auto"/>
          <w:u w:val="none"/>
        </w:rPr>
        <w:t>OFTO</w:t>
      </w:r>
      <w:r w:rsidR="00530013">
        <w:rPr>
          <w:rStyle w:val="DeltaViewInsertion"/>
          <w:rFonts w:cs="Arial"/>
          <w:color w:val="auto"/>
          <w:u w:val="none"/>
        </w:rPr>
        <w:t xml:space="preserve"> when, in </w:t>
      </w:r>
      <w:r>
        <w:rPr>
          <w:rStyle w:val="DeltaViewInsertion"/>
          <w:rFonts w:cs="Arial"/>
          <w:color w:val="auto"/>
          <w:u w:val="none"/>
        </w:rPr>
        <w:t xml:space="preserve">The </w:t>
      </w:r>
      <w:r w:rsidR="00731830">
        <w:rPr>
          <w:rStyle w:val="DeltaViewInsertion"/>
          <w:rFonts w:cs="Arial"/>
          <w:color w:val="auto"/>
          <w:u w:val="none"/>
        </w:rPr>
        <w:t>Company’s</w:t>
      </w:r>
      <w:r w:rsidR="00530013">
        <w:rPr>
          <w:rStyle w:val="DeltaViewInsertion"/>
          <w:rFonts w:cs="Arial"/>
          <w:color w:val="auto"/>
          <w:u w:val="none"/>
        </w:rPr>
        <w:t xml:space="preserve"> reasonable opinion, the simulations studies have adequately demonstrated </w:t>
      </w:r>
      <w:r w:rsidR="0027384D">
        <w:rPr>
          <w:rStyle w:val="DeltaViewInsertion"/>
          <w:rFonts w:cs="Arial"/>
          <w:color w:val="auto"/>
          <w:u w:val="none"/>
        </w:rPr>
        <w:t>C</w:t>
      </w:r>
      <w:r w:rsidR="00530013">
        <w:rPr>
          <w:rStyle w:val="DeltaViewInsertion"/>
          <w:rFonts w:cs="Arial"/>
          <w:color w:val="auto"/>
          <w:u w:val="none"/>
        </w:rPr>
        <w:t>ompliance with the dynamic voltage control and r</w:t>
      </w:r>
      <w:r w:rsidR="00530013" w:rsidRPr="006771CB">
        <w:rPr>
          <w:rStyle w:val="DeltaViewInsertion"/>
          <w:rFonts w:cs="Arial"/>
          <w:color w:val="auto"/>
          <w:u w:val="none"/>
        </w:rPr>
        <w:t xml:space="preserve">eactive </w:t>
      </w:r>
      <w:r w:rsidR="00530013">
        <w:rPr>
          <w:rStyle w:val="DeltaViewInsertion"/>
          <w:rFonts w:cs="Arial"/>
          <w:color w:val="auto"/>
          <w:u w:val="none"/>
        </w:rPr>
        <w:t>stability requirements</w:t>
      </w:r>
      <w:r w:rsidR="00530013">
        <w:rPr>
          <w:rFonts w:cs="Arial"/>
        </w:rPr>
        <w:t>.</w:t>
      </w:r>
    </w:p>
    <w:p w14:paraId="5B327AD5" w14:textId="77777777" w:rsidR="00730FDE" w:rsidRDefault="00730FDE" w:rsidP="00730FDE">
      <w:pPr>
        <w:pStyle w:val="Heading2"/>
      </w:pPr>
      <w:r>
        <w:t>OFTO System Models</w:t>
      </w:r>
    </w:p>
    <w:p w14:paraId="3A9F1499" w14:textId="47F7AA56" w:rsidR="00730FDE" w:rsidRDefault="00730FDE" w:rsidP="00730FDE">
      <w:pPr>
        <w:pStyle w:val="Heading3"/>
        <w:tabs>
          <w:tab w:val="clear" w:pos="0"/>
        </w:tabs>
        <w:ind w:left="709" w:hanging="709"/>
        <w:jc w:val="both"/>
      </w:pPr>
      <w:r w:rsidRPr="004F39A8">
        <w:t>The OFTO shall ensure th</w:t>
      </w:r>
      <w:r>
        <w:t>at it satisfies the requirements of</w:t>
      </w:r>
      <w:r w:rsidRPr="004F39A8">
        <w:t xml:space="preserve"> </w:t>
      </w:r>
      <w:r>
        <w:t>“</w:t>
      </w:r>
      <w:r w:rsidRPr="004F39A8">
        <w:t>PC.A.9</w:t>
      </w:r>
      <w:r>
        <w:t>” of the Grid Code</w:t>
      </w:r>
      <w:r w:rsidRPr="004F39A8">
        <w:t xml:space="preserve"> </w:t>
      </w:r>
      <w:r>
        <w:t>“</w:t>
      </w:r>
      <w:r w:rsidRPr="004F39A8">
        <w:t xml:space="preserve">Control System Model requirements for </w:t>
      </w:r>
      <w:r>
        <w:t>U</w:t>
      </w:r>
      <w:r w:rsidRPr="004F39A8">
        <w:t>sers</w:t>
      </w:r>
      <w:r>
        <w:t>”</w:t>
      </w:r>
      <w:r w:rsidRPr="004F39A8">
        <w:t xml:space="preserve"> </w:t>
      </w:r>
      <w:r>
        <w:t xml:space="preserve">in respect of its OFTO Plant and Apparatus. These requirements </w:t>
      </w:r>
      <w:r w:rsidRPr="004F39A8">
        <w:t xml:space="preserve">are </w:t>
      </w:r>
      <w:r>
        <w:t xml:space="preserve">to be </w:t>
      </w:r>
      <w:r w:rsidRPr="004F39A8">
        <w:t xml:space="preserve">met throughout the OFTO’s lifetime such that NGESO is in possession of up-to-date model data reflecting the </w:t>
      </w:r>
      <w:r>
        <w:t>OFTO’s Plant and Apparatus</w:t>
      </w:r>
      <w:r w:rsidRPr="004F39A8">
        <w:t xml:space="preserve"> performance.</w:t>
      </w:r>
    </w:p>
    <w:p w14:paraId="03E5F58C" w14:textId="77777777" w:rsidR="00730FDE" w:rsidRPr="004F39A8" w:rsidRDefault="00730FDE" w:rsidP="00730FDE">
      <w:pPr>
        <w:pStyle w:val="Heading3"/>
        <w:tabs>
          <w:tab w:val="clear" w:pos="0"/>
          <w:tab w:val="num" w:pos="709"/>
        </w:tabs>
        <w:ind w:left="709" w:hanging="709"/>
        <w:jc w:val="both"/>
      </w:pPr>
      <w:r>
        <w:t xml:space="preserve">NGESO may be required to share these models with other Transmission Owners (including Onshore Affected TOs) and Users carrying out SSTI studies </w:t>
      </w:r>
      <w:proofErr w:type="gramStart"/>
      <w:r>
        <w:t>in order to</w:t>
      </w:r>
      <w:proofErr w:type="gramEnd"/>
      <w:r>
        <w:t xml:space="preserve"> comply with PC.3.8, PC.3.9 and ECC.6.3.17.</w:t>
      </w:r>
    </w:p>
    <w:p w14:paraId="2455E3F1" w14:textId="77777777" w:rsidR="00146FEB" w:rsidRDefault="00146FEB" w:rsidP="00146FEB">
      <w:pPr>
        <w:pStyle w:val="Heading3"/>
        <w:numPr>
          <w:ilvl w:val="0"/>
          <w:numId w:val="0"/>
        </w:numPr>
        <w:jc w:val="both"/>
        <w:rPr>
          <w:rFonts w:cs="Arial"/>
        </w:rPr>
      </w:pPr>
    </w:p>
    <w:p w14:paraId="0E165046" w14:textId="77777777" w:rsidR="00A473C0" w:rsidRDefault="00A473C0">
      <w:pPr>
        <w:pStyle w:val="Heading2"/>
      </w:pPr>
      <w:r>
        <w:t xml:space="preserve">User Data </w:t>
      </w:r>
      <w:r w:rsidR="00522722">
        <w:t>Format</w:t>
      </w:r>
    </w:p>
    <w:p w14:paraId="0912437E" w14:textId="3481314F" w:rsidR="00A473C0" w:rsidRDefault="00A473C0" w:rsidP="00522722">
      <w:pPr>
        <w:pStyle w:val="Heading3"/>
        <w:tabs>
          <w:tab w:val="clear" w:pos="0"/>
          <w:tab w:val="num" w:pos="720"/>
        </w:tabs>
        <w:ind w:left="720" w:hanging="720"/>
        <w:jc w:val="both"/>
      </w:pPr>
      <w:r>
        <w:t xml:space="preserve">To facilitate data sharing and organisation, all data provided by the </w:t>
      </w:r>
      <w:r w:rsidR="002819B8">
        <w:t>OFTO</w:t>
      </w:r>
      <w:r>
        <w:t xml:space="preserve"> to </w:t>
      </w:r>
      <w:r w:rsidR="001E675B">
        <w:t>The Company</w:t>
      </w:r>
      <w:r>
        <w:t xml:space="preserve"> as part of the </w:t>
      </w:r>
      <w:r w:rsidR="00522722">
        <w:t xml:space="preserve">Offshore Transmission Compliance Process </w:t>
      </w:r>
      <w:r>
        <w:t>will be located within a</w:t>
      </w:r>
      <w:r w:rsidR="00C77A28">
        <w:t xml:space="preserve"> file structure </w:t>
      </w:r>
      <w:r w:rsidR="0027384D">
        <w:t>provided by</w:t>
      </w:r>
      <w:r w:rsidR="00C77A28">
        <w:t xml:space="preserve"> </w:t>
      </w:r>
      <w:r w:rsidR="001E675B">
        <w:t>The Company</w:t>
      </w:r>
      <w:r w:rsidR="008A7A6D">
        <w:t>.</w:t>
      </w:r>
    </w:p>
    <w:p w14:paraId="1CB4017E" w14:textId="77777777" w:rsidR="008A7A6D" w:rsidRDefault="008A7A6D" w:rsidP="008A7A6D">
      <w:pPr>
        <w:pStyle w:val="Heading3"/>
        <w:numPr>
          <w:ilvl w:val="0"/>
          <w:numId w:val="0"/>
        </w:numPr>
        <w:jc w:val="both"/>
      </w:pPr>
    </w:p>
    <w:p w14:paraId="40AA1042" w14:textId="77777777" w:rsidR="00B96B53" w:rsidRPr="00B96B53" w:rsidRDefault="00B96B53" w:rsidP="004569B5">
      <w:pPr>
        <w:pStyle w:val="Heading1"/>
      </w:pPr>
      <w:r>
        <w:t xml:space="preserve">Compliance </w:t>
      </w:r>
      <w:r w:rsidRPr="00B96B53">
        <w:rPr>
          <w:rStyle w:val="DeltaViewInsertion"/>
          <w:rFonts w:cs="Arial"/>
          <w:color w:val="auto"/>
          <w:szCs w:val="22"/>
          <w:u w:val="none"/>
        </w:rPr>
        <w:t xml:space="preserve">Testing of an </w:t>
      </w:r>
      <w:r w:rsidR="002819B8">
        <w:rPr>
          <w:rStyle w:val="DeltaViewInsertion"/>
          <w:rFonts w:cs="Arial"/>
          <w:color w:val="auto"/>
          <w:szCs w:val="22"/>
          <w:u w:val="none"/>
        </w:rPr>
        <w:t>OFTO</w:t>
      </w:r>
      <w:r w:rsidRPr="00B96B53">
        <w:rPr>
          <w:rStyle w:val="DeltaViewInsertion"/>
          <w:rFonts w:cs="Arial"/>
          <w:color w:val="auto"/>
          <w:szCs w:val="22"/>
          <w:u w:val="none"/>
        </w:rPr>
        <w:t xml:space="preserve"> and Offshore </w:t>
      </w:r>
      <w:smartTag w:uri="urn:schemas-microsoft-com:office:smarttags" w:element="place">
        <w:smartTag w:uri="urn:schemas-microsoft-com:office:smarttags" w:element="PlaceName">
          <w:r w:rsidRPr="00B96B53">
            <w:rPr>
              <w:rStyle w:val="DeltaViewInsertion"/>
              <w:rFonts w:cs="Arial"/>
              <w:color w:val="auto"/>
              <w:szCs w:val="22"/>
              <w:u w:val="none"/>
            </w:rPr>
            <w:t>Power</w:t>
          </w:r>
        </w:smartTag>
        <w:r w:rsidRPr="00B96B53">
          <w:rPr>
            <w:rStyle w:val="DeltaViewInsertion"/>
            <w:rFonts w:cs="Arial"/>
            <w:color w:val="auto"/>
            <w:szCs w:val="22"/>
            <w:u w:val="none"/>
          </w:rPr>
          <w:t xml:space="preserve"> </w:t>
        </w:r>
        <w:smartTag w:uri="urn:schemas-microsoft-com:office:smarttags" w:element="PlaceType">
          <w:r w:rsidRPr="00B96B53">
            <w:rPr>
              <w:rStyle w:val="DeltaViewInsertion"/>
              <w:rFonts w:cs="Arial"/>
              <w:color w:val="auto"/>
              <w:szCs w:val="22"/>
              <w:u w:val="none"/>
            </w:rPr>
            <w:t>Park</w:t>
          </w:r>
        </w:smartTag>
      </w:smartTag>
      <w:r w:rsidRPr="00B96B53">
        <w:rPr>
          <w:rStyle w:val="DeltaViewInsertion"/>
          <w:rFonts w:cs="Arial"/>
          <w:color w:val="auto"/>
          <w:szCs w:val="22"/>
          <w:u w:val="none"/>
        </w:rPr>
        <w:t xml:space="preserve"> Module(s)</w:t>
      </w:r>
    </w:p>
    <w:p w14:paraId="573E8F20" w14:textId="77777777" w:rsidR="004569B5" w:rsidRDefault="004569B5" w:rsidP="004569B5">
      <w:pPr>
        <w:pStyle w:val="Heading2"/>
        <w:rPr>
          <w:rStyle w:val="DeltaViewInsertion"/>
          <w:rFonts w:cs="Arial"/>
          <w:color w:val="auto"/>
          <w:szCs w:val="22"/>
          <w:u w:val="none"/>
        </w:rPr>
      </w:pPr>
      <w:bookmarkStart w:id="25" w:name="_DV_C803"/>
      <w:r>
        <w:rPr>
          <w:rStyle w:val="DeltaViewInsertion"/>
          <w:rFonts w:cs="Arial"/>
          <w:color w:val="auto"/>
          <w:szCs w:val="22"/>
          <w:u w:val="none"/>
        </w:rPr>
        <w:t>General Provisions for Compliance Testing</w:t>
      </w:r>
    </w:p>
    <w:p w14:paraId="1605AA60" w14:textId="77777777" w:rsidR="00B96B53" w:rsidRPr="00B96B53" w:rsidRDefault="00B96B53" w:rsidP="006F1762">
      <w:pPr>
        <w:pStyle w:val="Heading3"/>
        <w:tabs>
          <w:tab w:val="clear" w:pos="0"/>
          <w:tab w:val="num" w:pos="900"/>
        </w:tabs>
        <w:ind w:left="900" w:hanging="900"/>
        <w:jc w:val="both"/>
        <w:rPr>
          <w:rStyle w:val="DeltaViewInsertion"/>
          <w:rFonts w:cs="Arial"/>
          <w:color w:val="auto"/>
          <w:szCs w:val="22"/>
          <w:u w:val="none"/>
        </w:rPr>
      </w:pPr>
      <w:r w:rsidRPr="00B96B53">
        <w:rPr>
          <w:rStyle w:val="DeltaViewInsertion"/>
          <w:rFonts w:cs="Arial"/>
          <w:color w:val="auto"/>
          <w:szCs w:val="22"/>
          <w:u w:val="none"/>
        </w:rPr>
        <w:t xml:space="preserve">This </w:t>
      </w:r>
      <w:r w:rsidR="006D4C04">
        <w:rPr>
          <w:rStyle w:val="DeltaViewInsertion"/>
          <w:rFonts w:cs="Arial"/>
          <w:color w:val="auto"/>
          <w:szCs w:val="22"/>
          <w:u w:val="none"/>
        </w:rPr>
        <w:t>section</w:t>
      </w:r>
      <w:r w:rsidRPr="00B96B53">
        <w:rPr>
          <w:rStyle w:val="DeltaViewInsertion"/>
          <w:rFonts w:cs="Arial"/>
          <w:color w:val="auto"/>
          <w:szCs w:val="22"/>
          <w:u w:val="none"/>
        </w:rPr>
        <w:t xml:space="preserve"> outlines the general voltage control and reactive range testing requirements for an </w:t>
      </w:r>
      <w:r w:rsidR="002819B8">
        <w:rPr>
          <w:rStyle w:val="DeltaViewInsertion"/>
          <w:rFonts w:cs="Arial"/>
          <w:color w:val="auto"/>
          <w:szCs w:val="22"/>
          <w:u w:val="none"/>
        </w:rPr>
        <w:t>OFTO</w:t>
      </w:r>
      <w:r w:rsidRPr="00B96B53">
        <w:rPr>
          <w:rStyle w:val="DeltaViewInsertion"/>
          <w:rFonts w:cs="Arial"/>
          <w:color w:val="auto"/>
          <w:szCs w:val="22"/>
          <w:u w:val="none"/>
        </w:rPr>
        <w:t xml:space="preserve"> to demonstrate </w:t>
      </w:r>
      <w:r w:rsidR="0027384D">
        <w:rPr>
          <w:rStyle w:val="DeltaViewInsertion"/>
          <w:rFonts w:cs="Arial"/>
          <w:color w:val="auto"/>
          <w:szCs w:val="22"/>
          <w:u w:val="none"/>
        </w:rPr>
        <w:t>C</w:t>
      </w:r>
      <w:r w:rsidRPr="00B96B53">
        <w:rPr>
          <w:rStyle w:val="DeltaViewInsertion"/>
          <w:rFonts w:cs="Arial"/>
          <w:color w:val="auto"/>
          <w:szCs w:val="22"/>
          <w:u w:val="none"/>
        </w:rPr>
        <w:t xml:space="preserve">ompliance. In </w:t>
      </w:r>
      <w:proofErr w:type="gramStart"/>
      <w:r w:rsidRPr="00B96B53">
        <w:rPr>
          <w:rStyle w:val="DeltaViewInsertion"/>
          <w:rFonts w:cs="Arial"/>
          <w:color w:val="auto"/>
          <w:szCs w:val="22"/>
          <w:u w:val="none"/>
        </w:rPr>
        <w:t>addition</w:t>
      </w:r>
      <w:proofErr w:type="gramEnd"/>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must facilitate Grid Code compliance tests for </w:t>
      </w:r>
      <w:r w:rsidR="00AA6B95">
        <w:rPr>
          <w:rStyle w:val="DeltaViewInsertion"/>
          <w:rFonts w:cs="Arial"/>
          <w:color w:val="auto"/>
          <w:szCs w:val="22"/>
          <w:u w:val="none"/>
        </w:rPr>
        <w:t xml:space="preserve">any </w:t>
      </w:r>
      <w:r w:rsidRPr="00B96B53">
        <w:rPr>
          <w:rStyle w:val="DeltaViewInsertion"/>
          <w:rFonts w:cs="Arial"/>
          <w:color w:val="auto"/>
          <w:szCs w:val="22"/>
          <w:u w:val="none"/>
        </w:rPr>
        <w:t xml:space="preserve">connected Offshore Power Park Modules as outlined in </w:t>
      </w:r>
      <w:r w:rsidR="004569B5">
        <w:rPr>
          <w:rStyle w:val="DeltaViewInsertion"/>
          <w:rFonts w:cs="Arial"/>
          <w:color w:val="auto"/>
          <w:szCs w:val="22"/>
          <w:u w:val="none"/>
        </w:rPr>
        <w:t>4.1</w:t>
      </w:r>
      <w:r w:rsidR="00D43CD9">
        <w:rPr>
          <w:rStyle w:val="DeltaViewInsertion"/>
          <w:rFonts w:cs="Arial"/>
          <w:color w:val="auto"/>
          <w:szCs w:val="22"/>
          <w:u w:val="none"/>
        </w:rPr>
        <w:t>.8</w:t>
      </w:r>
      <w:r w:rsidRPr="00B96B53">
        <w:rPr>
          <w:rStyle w:val="DeltaViewInsertion"/>
          <w:rFonts w:cs="Arial"/>
          <w:color w:val="auto"/>
          <w:szCs w:val="22"/>
          <w:u w:val="none"/>
        </w:rPr>
        <w:t xml:space="preserve">. </w:t>
      </w:r>
    </w:p>
    <w:p w14:paraId="7265DFFE" w14:textId="5B4D64F6" w:rsidR="00B96B53" w:rsidRDefault="00B96B53" w:rsidP="006F1762">
      <w:pPr>
        <w:pStyle w:val="Heading3"/>
        <w:tabs>
          <w:tab w:val="clear" w:pos="0"/>
          <w:tab w:val="num" w:pos="900"/>
        </w:tabs>
        <w:ind w:left="900" w:hanging="900"/>
        <w:jc w:val="both"/>
        <w:rPr>
          <w:rStyle w:val="DeltaViewInsertion"/>
          <w:rFonts w:cs="Arial"/>
          <w:color w:val="auto"/>
          <w:szCs w:val="22"/>
          <w:u w:val="none"/>
        </w:rPr>
      </w:pPr>
      <w:r w:rsidRPr="00B96B53">
        <w:rPr>
          <w:rStyle w:val="DeltaViewInsertion"/>
          <w:rFonts w:cs="Arial"/>
          <w:color w:val="auto"/>
          <w:szCs w:val="22"/>
          <w:u w:val="none"/>
        </w:rPr>
        <w:t xml:space="preserve">The voltage control and reactive range tests specified in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will normally be sufficient to demonstrate compliance however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may:</w:t>
      </w:r>
      <w:bookmarkEnd w:id="25"/>
    </w:p>
    <w:p w14:paraId="494EF92D" w14:textId="77777777" w:rsidR="008A7A6D" w:rsidRPr="00B96B53" w:rsidRDefault="008A7A6D" w:rsidP="008A7A6D">
      <w:pPr>
        <w:pStyle w:val="Heading3"/>
        <w:numPr>
          <w:ilvl w:val="0"/>
          <w:numId w:val="0"/>
        </w:numPr>
        <w:jc w:val="both"/>
        <w:rPr>
          <w:rFonts w:cs="Arial"/>
          <w:szCs w:val="22"/>
        </w:rPr>
      </w:pPr>
    </w:p>
    <w:p w14:paraId="75BA0E62" w14:textId="0A803810" w:rsidR="00B96B53" w:rsidRPr="00B96B53" w:rsidRDefault="00B96B53" w:rsidP="00FE4D86">
      <w:pPr>
        <w:numPr>
          <w:ilvl w:val="0"/>
          <w:numId w:val="9"/>
        </w:numPr>
        <w:autoSpaceDE w:val="0"/>
        <w:autoSpaceDN w:val="0"/>
        <w:adjustRightInd w:val="0"/>
        <w:spacing w:after="0"/>
        <w:jc w:val="both"/>
        <w:rPr>
          <w:rFonts w:cs="Arial"/>
          <w:szCs w:val="22"/>
        </w:rPr>
      </w:pPr>
      <w:bookmarkStart w:id="26" w:name="_DV_C805"/>
      <w:r w:rsidRPr="00B96B53">
        <w:rPr>
          <w:rStyle w:val="DeltaViewInsertion"/>
          <w:rFonts w:cs="Arial"/>
          <w:color w:val="auto"/>
          <w:szCs w:val="22"/>
          <w:u w:val="none"/>
        </w:rPr>
        <w:t xml:space="preserve">agree an alternative set of tests provided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deem the alternative set of tests sufficient to demonstrate </w:t>
      </w:r>
      <w:r w:rsidR="0027384D">
        <w:rPr>
          <w:rStyle w:val="DeltaViewInsertion"/>
          <w:rFonts w:cs="Arial"/>
          <w:color w:val="auto"/>
          <w:szCs w:val="22"/>
          <w:u w:val="none"/>
        </w:rPr>
        <w:t>C</w:t>
      </w:r>
      <w:r w:rsidRPr="00B96B53">
        <w:rPr>
          <w:rStyle w:val="DeltaViewInsertion"/>
          <w:rFonts w:cs="Arial"/>
          <w:color w:val="auto"/>
          <w:szCs w:val="22"/>
          <w:u w:val="none"/>
        </w:rPr>
        <w:t>ompliance; and/or</w:t>
      </w:r>
      <w:bookmarkEnd w:id="26"/>
    </w:p>
    <w:p w14:paraId="7DC6BA09" w14:textId="66031E29" w:rsidR="00B96B53" w:rsidRPr="00B96B53" w:rsidRDefault="00B96B53" w:rsidP="00FE4D86">
      <w:pPr>
        <w:numPr>
          <w:ilvl w:val="0"/>
          <w:numId w:val="9"/>
        </w:numPr>
        <w:autoSpaceDE w:val="0"/>
        <w:autoSpaceDN w:val="0"/>
        <w:adjustRightInd w:val="0"/>
        <w:spacing w:after="0"/>
        <w:jc w:val="both"/>
        <w:rPr>
          <w:rFonts w:cs="Arial"/>
          <w:szCs w:val="22"/>
        </w:rPr>
      </w:pPr>
      <w:bookmarkStart w:id="27" w:name="_DV_C807"/>
      <w:r w:rsidRPr="00B96B53">
        <w:rPr>
          <w:rStyle w:val="DeltaViewInsertion"/>
          <w:rFonts w:cs="Arial"/>
          <w:color w:val="auto"/>
          <w:szCs w:val="22"/>
          <w:u w:val="none"/>
        </w:rPr>
        <w:t xml:space="preserve">require additional or alternative tests if information supplied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suggests that the tests in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will not fully demonstrate </w:t>
      </w:r>
      <w:r w:rsidR="0027384D">
        <w:rPr>
          <w:rStyle w:val="DeltaViewInsertion"/>
          <w:rFonts w:cs="Arial"/>
          <w:color w:val="auto"/>
          <w:szCs w:val="22"/>
          <w:u w:val="none"/>
        </w:rPr>
        <w:t>C</w:t>
      </w:r>
      <w:r w:rsidRPr="00B96B53">
        <w:rPr>
          <w:rStyle w:val="DeltaViewInsertion"/>
          <w:rFonts w:cs="Arial"/>
          <w:color w:val="auto"/>
          <w:szCs w:val="22"/>
          <w:u w:val="none"/>
        </w:rPr>
        <w:t>ompliance; and/or</w:t>
      </w:r>
      <w:bookmarkEnd w:id="27"/>
    </w:p>
    <w:p w14:paraId="4BDBF5F6" w14:textId="77777777" w:rsidR="00B96B53" w:rsidRDefault="00B96B53" w:rsidP="00FE4D86">
      <w:pPr>
        <w:numPr>
          <w:ilvl w:val="0"/>
          <w:numId w:val="9"/>
        </w:numPr>
        <w:autoSpaceDE w:val="0"/>
        <w:autoSpaceDN w:val="0"/>
        <w:adjustRightInd w:val="0"/>
        <w:spacing w:after="0"/>
        <w:jc w:val="both"/>
        <w:rPr>
          <w:rStyle w:val="DeltaViewInsertion"/>
          <w:rFonts w:cs="Arial"/>
          <w:color w:val="auto"/>
          <w:szCs w:val="22"/>
          <w:u w:val="none"/>
        </w:rPr>
      </w:pPr>
      <w:bookmarkStart w:id="28" w:name="_DV_C809"/>
      <w:r w:rsidRPr="00B96B53">
        <w:rPr>
          <w:rStyle w:val="DeltaViewInsertion"/>
          <w:rFonts w:cs="Arial"/>
          <w:color w:val="auto"/>
          <w:szCs w:val="22"/>
          <w:u w:val="none"/>
        </w:rPr>
        <w:t xml:space="preserve">require additional tests if a Power System Stabiliser is fitted to the </w:t>
      </w:r>
      <w:r w:rsidR="002819B8">
        <w:rPr>
          <w:rStyle w:val="DeltaViewInsertion"/>
          <w:rFonts w:cs="Arial"/>
          <w:color w:val="auto"/>
          <w:szCs w:val="22"/>
          <w:u w:val="none"/>
        </w:rPr>
        <w:t>OFTO</w:t>
      </w:r>
      <w:r w:rsidRPr="00B96B53">
        <w:rPr>
          <w:rStyle w:val="DeltaViewInsertion"/>
          <w:rFonts w:cs="Arial"/>
          <w:color w:val="auto"/>
          <w:szCs w:val="22"/>
          <w:u w:val="none"/>
        </w:rPr>
        <w:t>’s Plant and Apparatus</w:t>
      </w:r>
      <w:bookmarkEnd w:id="28"/>
      <w:r w:rsidR="006F1762">
        <w:rPr>
          <w:rStyle w:val="DeltaViewInsertion"/>
          <w:rFonts w:cs="Arial"/>
          <w:color w:val="auto"/>
          <w:szCs w:val="22"/>
          <w:u w:val="none"/>
        </w:rPr>
        <w:t>.</w:t>
      </w:r>
    </w:p>
    <w:p w14:paraId="5077C099" w14:textId="77777777" w:rsidR="008A7A6D" w:rsidRPr="00B96B53" w:rsidRDefault="008A7A6D" w:rsidP="008A7A6D">
      <w:pPr>
        <w:autoSpaceDE w:val="0"/>
        <w:autoSpaceDN w:val="0"/>
        <w:adjustRightInd w:val="0"/>
        <w:spacing w:after="0"/>
        <w:ind w:left="1440"/>
        <w:jc w:val="both"/>
        <w:rPr>
          <w:rFonts w:cs="Arial"/>
          <w:szCs w:val="22"/>
        </w:rPr>
      </w:pPr>
    </w:p>
    <w:p w14:paraId="1D248C72" w14:textId="48D85ED2" w:rsidR="004978A7" w:rsidRDefault="00B96B53" w:rsidP="46451F6F">
      <w:pPr>
        <w:pStyle w:val="Heading3"/>
        <w:tabs>
          <w:tab w:val="num" w:pos="900"/>
        </w:tabs>
        <w:ind w:left="900" w:hanging="900"/>
        <w:jc w:val="both"/>
        <w:rPr>
          <w:rStyle w:val="DeltaViewInsertion"/>
          <w:rFonts w:cs="Arial"/>
          <w:color w:val="auto"/>
          <w:u w:val="none"/>
        </w:rPr>
      </w:pPr>
      <w:bookmarkStart w:id="29" w:name="_DV_C819"/>
      <w:r w:rsidRPr="46451F6F">
        <w:rPr>
          <w:rStyle w:val="DeltaViewInsertion"/>
          <w:rFonts w:cs="Arial"/>
          <w:color w:val="auto"/>
          <w:u w:val="none"/>
        </w:rPr>
        <w:t xml:space="preserve">The </w:t>
      </w:r>
      <w:r w:rsidR="002819B8" w:rsidRPr="46451F6F">
        <w:rPr>
          <w:rStyle w:val="DeltaViewInsertion"/>
          <w:rFonts w:cs="Arial"/>
          <w:color w:val="auto"/>
          <w:u w:val="none"/>
        </w:rPr>
        <w:t>OFTO</w:t>
      </w:r>
      <w:r w:rsidRPr="46451F6F">
        <w:rPr>
          <w:rStyle w:val="DeltaViewInsertion"/>
          <w:rFonts w:cs="Arial"/>
          <w:color w:val="auto"/>
          <w:u w:val="none"/>
        </w:rPr>
        <w:t xml:space="preserve"> is responsible for carrying out the tests set out in and in accordance with this </w:t>
      </w:r>
      <w:r w:rsidR="005762CD" w:rsidRPr="46451F6F">
        <w:rPr>
          <w:rStyle w:val="DeltaViewInsertion"/>
          <w:rFonts w:cs="Arial"/>
          <w:color w:val="auto"/>
          <w:u w:val="none"/>
        </w:rPr>
        <w:t>Section</w:t>
      </w:r>
      <w:r w:rsidRPr="46451F6F">
        <w:rPr>
          <w:rStyle w:val="DeltaViewInsertion"/>
          <w:rFonts w:cs="Arial"/>
          <w:color w:val="auto"/>
          <w:u w:val="none"/>
        </w:rPr>
        <w:t xml:space="preserve"> and the </w:t>
      </w:r>
      <w:r w:rsidR="002819B8" w:rsidRPr="46451F6F">
        <w:rPr>
          <w:rStyle w:val="DeltaViewInsertion"/>
          <w:rFonts w:cs="Arial"/>
          <w:color w:val="auto"/>
          <w:u w:val="none"/>
        </w:rPr>
        <w:t>OFTO</w:t>
      </w:r>
      <w:r w:rsidRPr="46451F6F">
        <w:rPr>
          <w:rStyle w:val="DeltaViewInsertion"/>
          <w:rFonts w:cs="Arial"/>
          <w:color w:val="auto"/>
          <w:u w:val="none"/>
        </w:rPr>
        <w:t xml:space="preserve"> retains the responsibility for the safety of personnel and plant during the test.  </w:t>
      </w:r>
      <w:r w:rsidR="001E675B" w:rsidRPr="46451F6F">
        <w:rPr>
          <w:rStyle w:val="DeltaViewInsertion"/>
          <w:rFonts w:cs="Arial"/>
          <w:color w:val="auto"/>
          <w:u w:val="none"/>
        </w:rPr>
        <w:t>The Company</w:t>
      </w:r>
      <w:r w:rsidRPr="46451F6F">
        <w:rPr>
          <w:rStyle w:val="DeltaViewInsertion"/>
          <w:rFonts w:cs="Arial"/>
          <w:color w:val="auto"/>
          <w:u w:val="none"/>
        </w:rPr>
        <w:t xml:space="preserve"> will witness </w:t>
      </w:r>
      <w:proofErr w:type="gramStart"/>
      <w:r w:rsidRPr="46451F6F">
        <w:rPr>
          <w:rStyle w:val="DeltaViewInsertion"/>
          <w:rFonts w:cs="Arial"/>
          <w:color w:val="auto"/>
          <w:u w:val="none"/>
        </w:rPr>
        <w:t>all of</w:t>
      </w:r>
      <w:proofErr w:type="gramEnd"/>
      <w:r w:rsidRPr="46451F6F">
        <w:rPr>
          <w:rStyle w:val="DeltaViewInsertion"/>
          <w:rFonts w:cs="Arial"/>
          <w:color w:val="auto"/>
          <w:u w:val="none"/>
        </w:rPr>
        <w:t xml:space="preserve"> the tests outlined or agreed in relation to this </w:t>
      </w:r>
      <w:r w:rsidR="005762CD" w:rsidRPr="46451F6F">
        <w:rPr>
          <w:rStyle w:val="DeltaViewInsertion"/>
          <w:rFonts w:cs="Arial"/>
          <w:color w:val="auto"/>
          <w:u w:val="none"/>
        </w:rPr>
        <w:t>Section</w:t>
      </w:r>
      <w:r w:rsidRPr="46451F6F">
        <w:rPr>
          <w:rStyle w:val="DeltaViewInsertion"/>
          <w:rFonts w:cs="Arial"/>
          <w:color w:val="auto"/>
          <w:u w:val="none"/>
        </w:rPr>
        <w:t xml:space="preserve"> unless </w:t>
      </w:r>
      <w:r w:rsidR="001E675B" w:rsidRPr="46451F6F">
        <w:rPr>
          <w:rStyle w:val="DeltaViewInsertion"/>
          <w:rFonts w:cs="Arial"/>
          <w:color w:val="auto"/>
          <w:u w:val="none"/>
        </w:rPr>
        <w:t>The Company</w:t>
      </w:r>
      <w:r w:rsidRPr="46451F6F">
        <w:rPr>
          <w:rStyle w:val="DeltaViewInsertion"/>
          <w:rFonts w:cs="Arial"/>
          <w:color w:val="auto"/>
          <w:u w:val="none"/>
        </w:rPr>
        <w:t xml:space="preserve"> decides and notifies the </w:t>
      </w:r>
      <w:r w:rsidR="002819B8" w:rsidRPr="46451F6F">
        <w:rPr>
          <w:rStyle w:val="DeltaViewInsertion"/>
          <w:rFonts w:cs="Arial"/>
          <w:color w:val="auto"/>
          <w:u w:val="none"/>
        </w:rPr>
        <w:t>OFTO</w:t>
      </w:r>
      <w:r w:rsidRPr="46451F6F">
        <w:rPr>
          <w:rStyle w:val="DeltaViewInsertion"/>
          <w:rFonts w:cs="Arial"/>
          <w:color w:val="auto"/>
          <w:u w:val="none"/>
        </w:rPr>
        <w:t xml:space="preserve"> otherwise.</w:t>
      </w:r>
      <w:r w:rsidR="00DB3B73">
        <w:t xml:space="preserve"> The </w:t>
      </w:r>
      <w:r w:rsidR="00733464">
        <w:t>Onshore Host TO</w:t>
      </w:r>
      <w:r w:rsidR="00DB3B73">
        <w:t xml:space="preserve"> may, with</w:t>
      </w:r>
      <w:r w:rsidR="0082487B">
        <w:t xml:space="preserve"> the</w:t>
      </w:r>
      <w:r w:rsidR="00DB3B73">
        <w:t xml:space="preserve"> OFTO agreement, witness Compliance </w:t>
      </w:r>
      <w:r w:rsidR="008C7FA8">
        <w:t>T</w:t>
      </w:r>
      <w:r w:rsidR="00DB3B73">
        <w:t>esting.</w:t>
      </w:r>
      <w:r w:rsidRPr="46451F6F">
        <w:rPr>
          <w:rStyle w:val="DeltaViewInsertion"/>
          <w:rFonts w:cs="Arial"/>
          <w:color w:val="auto"/>
          <w:u w:val="none"/>
        </w:rPr>
        <w:t xml:space="preserve"> Reactive Capability tests may b</w:t>
      </w:r>
      <w:r w:rsidR="001A0180" w:rsidRPr="46451F6F">
        <w:rPr>
          <w:rStyle w:val="DeltaViewInsertion"/>
          <w:rFonts w:cs="Arial"/>
          <w:color w:val="auto"/>
          <w:u w:val="none"/>
        </w:rPr>
        <w:t>e</w:t>
      </w:r>
      <w:r w:rsidRPr="46451F6F">
        <w:rPr>
          <w:rStyle w:val="DeltaViewInsertion"/>
          <w:rFonts w:cs="Arial"/>
          <w:color w:val="auto"/>
          <w:u w:val="none"/>
        </w:rPr>
        <w:t xml:space="preserve"> witnessed by </w:t>
      </w:r>
      <w:r w:rsidR="001E675B" w:rsidRPr="46451F6F">
        <w:rPr>
          <w:rStyle w:val="DeltaViewInsertion"/>
          <w:rFonts w:cs="Arial"/>
          <w:color w:val="auto"/>
          <w:u w:val="none"/>
        </w:rPr>
        <w:t>The Company</w:t>
      </w:r>
      <w:r w:rsidRPr="46451F6F">
        <w:rPr>
          <w:rStyle w:val="DeltaViewInsertion"/>
          <w:rFonts w:cs="Arial"/>
          <w:color w:val="auto"/>
          <w:u w:val="none"/>
        </w:rPr>
        <w:t xml:space="preserve"> remotely from </w:t>
      </w:r>
      <w:r w:rsidR="001E675B" w:rsidRPr="46451F6F">
        <w:rPr>
          <w:rStyle w:val="DeltaViewInsertion"/>
          <w:rFonts w:cs="Arial"/>
          <w:color w:val="auto"/>
          <w:u w:val="none"/>
        </w:rPr>
        <w:t>The Company</w:t>
      </w:r>
      <w:r w:rsidRPr="46451F6F">
        <w:rPr>
          <w:rStyle w:val="DeltaViewInsertion"/>
          <w:rFonts w:cs="Arial"/>
          <w:color w:val="auto"/>
          <w:u w:val="none"/>
        </w:rPr>
        <w:t xml:space="preserve"> control centre. For all on site </w:t>
      </w:r>
      <w:r w:rsidR="001E675B" w:rsidRPr="46451F6F">
        <w:rPr>
          <w:rStyle w:val="DeltaViewInsertion"/>
          <w:rFonts w:cs="Arial"/>
          <w:color w:val="auto"/>
          <w:u w:val="none"/>
        </w:rPr>
        <w:t>The Company</w:t>
      </w:r>
      <w:r w:rsidRPr="46451F6F">
        <w:rPr>
          <w:rStyle w:val="DeltaViewInsertion"/>
          <w:rFonts w:cs="Arial"/>
          <w:color w:val="auto"/>
          <w:u w:val="none"/>
        </w:rPr>
        <w:t xml:space="preserve"> witnessed tests the </w:t>
      </w:r>
      <w:r w:rsidR="002819B8" w:rsidRPr="46451F6F">
        <w:rPr>
          <w:rStyle w:val="DeltaViewInsertion"/>
          <w:rFonts w:cs="Arial"/>
          <w:color w:val="auto"/>
          <w:u w:val="none"/>
        </w:rPr>
        <w:t>OFTO</w:t>
      </w:r>
      <w:r w:rsidRPr="46451F6F">
        <w:rPr>
          <w:rStyle w:val="DeltaViewInsertion"/>
          <w:rFonts w:cs="Arial"/>
          <w:color w:val="auto"/>
          <w:u w:val="none"/>
        </w:rPr>
        <w:t xml:space="preserve"> must ensure suitable representatives from the </w:t>
      </w:r>
      <w:r w:rsidR="002819B8" w:rsidRPr="46451F6F">
        <w:rPr>
          <w:rStyle w:val="DeltaViewInsertion"/>
          <w:rFonts w:cs="Arial"/>
          <w:color w:val="auto"/>
          <w:u w:val="none"/>
        </w:rPr>
        <w:t>OFTO</w:t>
      </w:r>
      <w:r w:rsidRPr="46451F6F">
        <w:rPr>
          <w:rStyle w:val="DeltaViewInsertion"/>
          <w:rFonts w:cs="Arial"/>
          <w:color w:val="auto"/>
          <w:u w:val="none"/>
        </w:rPr>
        <w:t xml:space="preserve"> and / or voltage control system / reactive compensation equipment manufacturer (if appropriate) are available on site for the entire testing period.  In all cases and in addition to any recording of signals conducted by </w:t>
      </w:r>
      <w:r w:rsidR="001E675B" w:rsidRPr="46451F6F">
        <w:rPr>
          <w:rStyle w:val="DeltaViewInsertion"/>
          <w:rFonts w:cs="Arial"/>
          <w:color w:val="auto"/>
          <w:u w:val="none"/>
        </w:rPr>
        <w:t>The Company</w:t>
      </w:r>
      <w:r w:rsidRPr="46451F6F">
        <w:rPr>
          <w:rStyle w:val="DeltaViewInsertion"/>
          <w:rFonts w:cs="Arial"/>
          <w:color w:val="auto"/>
          <w:u w:val="none"/>
        </w:rPr>
        <w:t xml:space="preserve"> the </w:t>
      </w:r>
      <w:r w:rsidR="002819B8" w:rsidRPr="46451F6F">
        <w:rPr>
          <w:rStyle w:val="DeltaViewInsertion"/>
          <w:rFonts w:cs="Arial"/>
          <w:color w:val="auto"/>
          <w:u w:val="none"/>
        </w:rPr>
        <w:t>OFTO</w:t>
      </w:r>
      <w:r w:rsidRPr="46451F6F">
        <w:rPr>
          <w:rStyle w:val="DeltaViewInsertion"/>
          <w:rFonts w:cs="Arial"/>
          <w:color w:val="auto"/>
          <w:u w:val="none"/>
        </w:rPr>
        <w:t xml:space="preserve"> shall record all relevant test signals as outlined below in </w:t>
      </w:r>
      <w:r w:rsidR="0027384D" w:rsidRPr="46451F6F">
        <w:rPr>
          <w:rStyle w:val="DeltaViewInsertion"/>
          <w:rFonts w:cs="Arial"/>
          <w:color w:val="auto"/>
          <w:u w:val="none"/>
        </w:rPr>
        <w:t xml:space="preserve">section </w:t>
      </w:r>
      <w:r w:rsidR="004569B5" w:rsidRPr="46451F6F">
        <w:rPr>
          <w:rStyle w:val="DeltaViewInsertion"/>
          <w:rFonts w:cs="Arial"/>
          <w:color w:val="auto"/>
          <w:u w:val="none"/>
        </w:rPr>
        <w:t>4.1</w:t>
      </w:r>
      <w:r w:rsidR="00D43CD9" w:rsidRPr="46451F6F">
        <w:rPr>
          <w:rStyle w:val="DeltaViewInsertion"/>
          <w:rFonts w:cs="Arial"/>
          <w:color w:val="auto"/>
          <w:u w:val="none"/>
        </w:rPr>
        <w:t>.6</w:t>
      </w:r>
      <w:r w:rsidRPr="46451F6F">
        <w:rPr>
          <w:rStyle w:val="DeltaViewInsertion"/>
          <w:rFonts w:cs="Arial"/>
          <w:color w:val="auto"/>
          <w:u w:val="none"/>
        </w:rPr>
        <w:t>.</w:t>
      </w:r>
      <w:bookmarkEnd w:id="29"/>
    </w:p>
    <w:p w14:paraId="1E2CA33E" w14:textId="334F7262" w:rsidR="00B96B53" w:rsidRDefault="00B96B53" w:rsidP="004978A7">
      <w:pPr>
        <w:pStyle w:val="Heading3"/>
        <w:keepLines/>
        <w:tabs>
          <w:tab w:val="clear" w:pos="0"/>
          <w:tab w:val="num" w:pos="900"/>
        </w:tabs>
        <w:ind w:left="900" w:hanging="900"/>
        <w:jc w:val="both"/>
        <w:rPr>
          <w:rStyle w:val="DeltaViewInsertion"/>
          <w:rFonts w:cs="Arial"/>
          <w:color w:val="auto"/>
          <w:szCs w:val="22"/>
          <w:u w:val="none"/>
        </w:rPr>
      </w:pPr>
      <w:bookmarkStart w:id="30" w:name="_DV_C820"/>
      <w:r w:rsidRPr="00B96B53">
        <w:rPr>
          <w:rStyle w:val="DeltaViewInsertion"/>
          <w:rFonts w:cs="Arial"/>
          <w:color w:val="auto"/>
          <w:szCs w:val="22"/>
          <w:u w:val="none"/>
        </w:rPr>
        <w:t xml:space="preserve">The signals which shall be provided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for connection to </w:t>
      </w:r>
      <w:r w:rsidR="001E675B">
        <w:rPr>
          <w:rStyle w:val="DeltaViewInsertion"/>
          <w:rFonts w:cs="Arial"/>
          <w:color w:val="auto"/>
          <w:szCs w:val="22"/>
          <w:u w:val="none"/>
        </w:rPr>
        <w:t>The Company</w:t>
      </w:r>
      <w:r w:rsidRPr="00B96B53">
        <w:rPr>
          <w:rStyle w:val="DeltaViewInsertion"/>
          <w:rFonts w:cs="Arial"/>
          <w:color w:val="auto"/>
          <w:szCs w:val="22"/>
          <w:u w:val="none"/>
        </w:rPr>
        <w:t>’s recoding equipment shall be of at least the following sample rates:</w:t>
      </w:r>
      <w:bookmarkStart w:id="31" w:name="_DV_C821"/>
      <w:bookmarkEnd w:id="30"/>
    </w:p>
    <w:p w14:paraId="317F5359" w14:textId="77777777" w:rsidR="008A7A6D" w:rsidRPr="004978A7" w:rsidRDefault="008A7A6D" w:rsidP="008A7A6D">
      <w:pPr>
        <w:pStyle w:val="Heading3"/>
        <w:keepLines/>
        <w:numPr>
          <w:ilvl w:val="0"/>
          <w:numId w:val="0"/>
        </w:numPr>
        <w:jc w:val="both"/>
        <w:rPr>
          <w:rFonts w:cs="Arial"/>
          <w:szCs w:val="22"/>
        </w:rPr>
      </w:pPr>
    </w:p>
    <w:p w14:paraId="7CAD3E4B" w14:textId="77777777" w:rsidR="00B96B53" w:rsidRPr="00B96B53" w:rsidRDefault="00B96B53" w:rsidP="00FE4D86">
      <w:pPr>
        <w:pStyle w:val="BodyText"/>
        <w:numPr>
          <w:ilvl w:val="0"/>
          <w:numId w:val="8"/>
        </w:numPr>
        <w:autoSpaceDE w:val="0"/>
        <w:autoSpaceDN w:val="0"/>
        <w:adjustRightInd w:val="0"/>
        <w:spacing w:after="0"/>
        <w:jc w:val="both"/>
        <w:rPr>
          <w:rFonts w:cs="Arial"/>
          <w:szCs w:val="22"/>
        </w:rPr>
      </w:pPr>
      <w:bookmarkStart w:id="32" w:name="_DV_C822"/>
      <w:bookmarkEnd w:id="31"/>
      <w:r w:rsidRPr="00B96B53">
        <w:rPr>
          <w:rStyle w:val="DeltaViewInsertion"/>
          <w:rFonts w:cs="Arial"/>
          <w:color w:val="auto"/>
          <w:szCs w:val="22"/>
          <w:u w:val="none"/>
        </w:rPr>
        <w:t>1 Hz for reactive range tests</w:t>
      </w:r>
      <w:bookmarkStart w:id="33" w:name="_DV_C825"/>
      <w:bookmarkEnd w:id="32"/>
    </w:p>
    <w:p w14:paraId="1D3BAF98" w14:textId="77777777" w:rsidR="00B96B53" w:rsidRDefault="00B96B53" w:rsidP="00FE4D86">
      <w:pPr>
        <w:pStyle w:val="BodyText"/>
        <w:numPr>
          <w:ilvl w:val="0"/>
          <w:numId w:val="8"/>
        </w:numPr>
        <w:autoSpaceDE w:val="0"/>
        <w:autoSpaceDN w:val="0"/>
        <w:adjustRightInd w:val="0"/>
        <w:spacing w:after="0"/>
        <w:jc w:val="both"/>
        <w:rPr>
          <w:rStyle w:val="DeltaViewInsertion"/>
          <w:rFonts w:cs="Arial"/>
          <w:color w:val="auto"/>
          <w:szCs w:val="22"/>
          <w:u w:val="none"/>
        </w:rPr>
      </w:pPr>
      <w:bookmarkStart w:id="34" w:name="_DV_C826"/>
      <w:bookmarkEnd w:id="33"/>
      <w:r w:rsidRPr="00B96B53">
        <w:rPr>
          <w:rStyle w:val="DeltaViewInsertion"/>
          <w:rFonts w:cs="Arial"/>
          <w:color w:val="auto"/>
          <w:szCs w:val="22"/>
          <w:u w:val="none"/>
        </w:rPr>
        <w:t>100 Hz for voltage control tests</w:t>
      </w:r>
      <w:bookmarkEnd w:id="34"/>
    </w:p>
    <w:p w14:paraId="15CC26E0" w14:textId="77777777" w:rsidR="00370A81" w:rsidRDefault="00370A81" w:rsidP="00FE4D86">
      <w:pPr>
        <w:pStyle w:val="BodyText"/>
        <w:numPr>
          <w:ilvl w:val="0"/>
          <w:numId w:val="8"/>
        </w:numPr>
        <w:autoSpaceDE w:val="0"/>
        <w:autoSpaceDN w:val="0"/>
        <w:adjustRightInd w:val="0"/>
        <w:spacing w:after="0"/>
        <w:jc w:val="both"/>
        <w:rPr>
          <w:rStyle w:val="DeltaViewInsertion"/>
          <w:rFonts w:cs="Arial"/>
          <w:color w:val="auto"/>
          <w:szCs w:val="22"/>
          <w:u w:val="none"/>
        </w:rPr>
      </w:pPr>
      <w:r>
        <w:rPr>
          <w:rStyle w:val="DeltaViewInsertion"/>
          <w:rFonts w:cs="Arial"/>
          <w:color w:val="auto"/>
          <w:szCs w:val="22"/>
          <w:u w:val="none"/>
        </w:rPr>
        <w:t xml:space="preserve">10Hz </w:t>
      </w:r>
      <w:r w:rsidR="00B06529">
        <w:rPr>
          <w:rStyle w:val="DeltaViewInsertion"/>
          <w:rFonts w:cs="Arial"/>
          <w:color w:val="auto"/>
          <w:szCs w:val="22"/>
          <w:u w:val="none"/>
        </w:rPr>
        <w:t>for</w:t>
      </w:r>
      <w:r>
        <w:rPr>
          <w:rStyle w:val="DeltaViewInsertion"/>
          <w:rFonts w:cs="Arial"/>
          <w:color w:val="auto"/>
          <w:szCs w:val="22"/>
          <w:u w:val="none"/>
        </w:rPr>
        <w:t xml:space="preserve"> frequency </w:t>
      </w:r>
      <w:r w:rsidR="00B06529">
        <w:rPr>
          <w:rStyle w:val="DeltaViewInsertion"/>
          <w:rFonts w:cs="Arial"/>
          <w:color w:val="auto"/>
          <w:szCs w:val="22"/>
          <w:u w:val="none"/>
        </w:rPr>
        <w:t xml:space="preserve">response </w:t>
      </w:r>
      <w:r>
        <w:rPr>
          <w:rStyle w:val="DeltaViewInsertion"/>
          <w:rFonts w:cs="Arial"/>
          <w:color w:val="auto"/>
          <w:szCs w:val="22"/>
          <w:u w:val="none"/>
        </w:rPr>
        <w:t xml:space="preserve">testing </w:t>
      </w:r>
      <w:r w:rsidR="00B06529">
        <w:rPr>
          <w:rStyle w:val="DeltaViewInsertion"/>
          <w:rFonts w:cs="Arial"/>
          <w:color w:val="auto"/>
          <w:szCs w:val="22"/>
          <w:u w:val="none"/>
        </w:rPr>
        <w:t xml:space="preserve">(to facilitate </w:t>
      </w:r>
      <w:r>
        <w:rPr>
          <w:rStyle w:val="DeltaViewInsertion"/>
          <w:rFonts w:cs="Arial"/>
          <w:color w:val="auto"/>
          <w:szCs w:val="22"/>
          <w:u w:val="none"/>
        </w:rPr>
        <w:t xml:space="preserve">Offshore </w:t>
      </w:r>
      <w:r w:rsidR="00B06529">
        <w:rPr>
          <w:rStyle w:val="DeltaViewInsertion"/>
          <w:rFonts w:cs="Arial"/>
          <w:color w:val="auto"/>
          <w:szCs w:val="22"/>
          <w:u w:val="none"/>
        </w:rPr>
        <w:t>Generator tests)</w:t>
      </w:r>
    </w:p>
    <w:p w14:paraId="53FC0BE2" w14:textId="0F0680A1" w:rsidR="00B96B53" w:rsidRPr="00B96B53" w:rsidRDefault="00B96B53" w:rsidP="006D4C04">
      <w:pPr>
        <w:pStyle w:val="Heading3"/>
        <w:keepLines/>
        <w:tabs>
          <w:tab w:val="clear" w:pos="0"/>
          <w:tab w:val="num" w:pos="900"/>
        </w:tabs>
        <w:ind w:left="900" w:hanging="900"/>
        <w:jc w:val="both"/>
        <w:rPr>
          <w:rFonts w:cs="Arial"/>
          <w:szCs w:val="22"/>
        </w:rPr>
      </w:pPr>
      <w:bookmarkStart w:id="35" w:name="_DV_C829"/>
      <w:r w:rsidRPr="00B96B53">
        <w:rPr>
          <w:rStyle w:val="DeltaViewInsertion"/>
          <w:rFonts w:cs="Arial"/>
          <w:color w:val="auto"/>
          <w:szCs w:val="22"/>
          <w:u w:val="none"/>
        </w:rPr>
        <w:t>Unless otherwise agreed</w:t>
      </w:r>
      <w:r w:rsidR="00261EC4">
        <w:rPr>
          <w:rStyle w:val="DeltaViewInsertion"/>
          <w:rFonts w:cs="Arial"/>
          <w:color w:val="auto"/>
          <w:szCs w:val="22"/>
          <w:u w:val="none"/>
        </w:rPr>
        <w:t>,</w:t>
      </w:r>
      <w:r w:rsidRPr="00B96B53">
        <w:rPr>
          <w:rStyle w:val="DeltaViewInsertion"/>
          <w:rFonts w:cs="Arial"/>
          <w:color w:val="auto"/>
          <w:szCs w:val="22"/>
          <w:u w:val="none"/>
        </w:rPr>
        <w:t xml:space="preserve"> for </w:t>
      </w:r>
      <w:proofErr w:type="spellStart"/>
      <w:r w:rsidRPr="00B96B53">
        <w:rPr>
          <w:rStyle w:val="DeltaViewInsertion"/>
          <w:rFonts w:cs="Arial"/>
          <w:color w:val="auto"/>
          <w:szCs w:val="22"/>
          <w:u w:val="none"/>
        </w:rPr>
        <w:t>on site</w:t>
      </w:r>
      <w:proofErr w:type="spellEnd"/>
      <w:r w:rsidRPr="00B96B53">
        <w:rPr>
          <w:rStyle w:val="DeltaViewInsertion"/>
          <w:rFonts w:cs="Arial"/>
          <w:color w:val="auto"/>
          <w:szCs w:val="22"/>
          <w:u w:val="none"/>
        </w:rPr>
        <w:t xml:space="preserve"> witnessed tests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will connect monitoring equipment in addition to that of the </w:t>
      </w:r>
      <w:r w:rsidR="002819B8">
        <w:rPr>
          <w:rStyle w:val="DeltaViewInsertion"/>
          <w:rFonts w:cs="Arial"/>
          <w:color w:val="auto"/>
          <w:szCs w:val="22"/>
          <w:u w:val="none"/>
        </w:rPr>
        <w:t>OFTO</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should generally provide all relevant signals as per </w:t>
      </w:r>
      <w:r w:rsidR="00D43CD9">
        <w:rPr>
          <w:rStyle w:val="DeltaViewInsertion"/>
          <w:rFonts w:cs="Arial"/>
          <w:color w:val="auto"/>
          <w:szCs w:val="22"/>
          <w:u w:val="none"/>
        </w:rPr>
        <w:t>section 4.1.6</w:t>
      </w:r>
      <w:r w:rsidRPr="00B96B53">
        <w:rPr>
          <w:rStyle w:val="DeltaViewInsertion"/>
          <w:rFonts w:cs="Arial"/>
          <w:color w:val="auto"/>
          <w:szCs w:val="22"/>
          <w:u w:val="none"/>
        </w:rPr>
        <w:t xml:space="preserve"> for this purpose in the form of </w:t>
      </w:r>
      <w:proofErr w:type="spellStart"/>
      <w:smartTag w:uri="urn:schemas-microsoft-com:office:smarttags" w:element="State">
        <w:smartTag w:uri="urn:schemas-microsoft-com:office:smarttags" w:element="place">
          <w:r w:rsidRPr="00B96B53">
            <w:rPr>
              <w:rStyle w:val="DeltaViewInsertion"/>
              <w:rFonts w:cs="Arial"/>
              <w:color w:val="auto"/>
              <w:szCs w:val="22"/>
              <w:u w:val="none"/>
            </w:rPr>
            <w:t>d.c.</w:t>
          </w:r>
        </w:smartTag>
      </w:smartTag>
      <w:proofErr w:type="spellEnd"/>
      <w:r w:rsidRPr="00B96B53">
        <w:rPr>
          <w:rStyle w:val="DeltaViewInsertion"/>
          <w:rFonts w:cs="Arial"/>
          <w:color w:val="auto"/>
          <w:szCs w:val="22"/>
          <w:u w:val="none"/>
        </w:rPr>
        <w:t xml:space="preserve"> voltages within the range -10V to +10V. In exceptional circumstances some signals may be accepted as </w:t>
      </w:r>
      <w:proofErr w:type="spellStart"/>
      <w:smartTag w:uri="urn:schemas-microsoft-com:office:smarttags" w:element="State">
        <w:smartTag w:uri="urn:schemas-microsoft-com:office:smarttags" w:element="place">
          <w:r w:rsidRPr="00B96B53">
            <w:rPr>
              <w:rStyle w:val="DeltaViewInsertion"/>
              <w:rFonts w:cs="Arial"/>
              <w:color w:val="auto"/>
              <w:szCs w:val="22"/>
              <w:u w:val="none"/>
            </w:rPr>
            <w:t>d.c.</w:t>
          </w:r>
        </w:smartTag>
      </w:smartTag>
      <w:proofErr w:type="spellEnd"/>
      <w:r w:rsidRPr="00B96B53">
        <w:rPr>
          <w:rStyle w:val="DeltaViewInsertion"/>
          <w:rFonts w:cs="Arial"/>
          <w:color w:val="auto"/>
          <w:szCs w:val="22"/>
          <w:u w:val="none"/>
        </w:rPr>
        <w:t xml:space="preserve"> voltages within the range -60V to +60V with prior agreement between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1E675B">
        <w:rPr>
          <w:rStyle w:val="DeltaViewInsertion"/>
          <w:rFonts w:cs="Arial"/>
          <w:color w:val="auto"/>
          <w:szCs w:val="22"/>
          <w:u w:val="none"/>
        </w:rPr>
        <w:t>The Company</w:t>
      </w:r>
      <w:r w:rsidRPr="00B96B53">
        <w:rPr>
          <w:rStyle w:val="DeltaViewInsertion"/>
          <w:rFonts w:cs="Arial"/>
          <w:color w:val="auto"/>
          <w:szCs w:val="22"/>
          <w:u w:val="none"/>
        </w:rPr>
        <w:t>. All signals shall:</w:t>
      </w:r>
      <w:bookmarkEnd w:id="35"/>
    </w:p>
    <w:p w14:paraId="0760B2E6" w14:textId="77777777" w:rsidR="00B96B53" w:rsidRPr="00B96B53" w:rsidRDefault="00B96B53" w:rsidP="00B96B53">
      <w:pPr>
        <w:pStyle w:val="BodyText"/>
        <w:ind w:left="1440" w:hanging="1440"/>
        <w:rPr>
          <w:rFonts w:cs="Arial"/>
          <w:szCs w:val="22"/>
        </w:rPr>
      </w:pPr>
      <w:bookmarkStart w:id="36" w:name="_DV_C830"/>
    </w:p>
    <w:p w14:paraId="23BBD435" w14:textId="77777777" w:rsidR="00B96B53" w:rsidRPr="00B96B53" w:rsidRDefault="00B96B53" w:rsidP="00FE4D86">
      <w:pPr>
        <w:pStyle w:val="BodyText"/>
        <w:numPr>
          <w:ilvl w:val="0"/>
          <w:numId w:val="10"/>
        </w:numPr>
        <w:autoSpaceDE w:val="0"/>
        <w:autoSpaceDN w:val="0"/>
        <w:adjustRightInd w:val="0"/>
        <w:spacing w:after="0"/>
        <w:jc w:val="both"/>
        <w:rPr>
          <w:rFonts w:cs="Arial"/>
          <w:szCs w:val="22"/>
        </w:rPr>
      </w:pPr>
      <w:bookmarkStart w:id="37" w:name="_DV_C831"/>
      <w:bookmarkEnd w:id="36"/>
      <w:r w:rsidRPr="00B96B53">
        <w:rPr>
          <w:rStyle w:val="DeltaViewInsertion"/>
          <w:rFonts w:cs="Arial"/>
          <w:color w:val="auto"/>
          <w:szCs w:val="22"/>
          <w:u w:val="none"/>
        </w:rPr>
        <w:t xml:space="preserve">be suitably terminated in a single accessible onshore location at the </w:t>
      </w:r>
      <w:r w:rsidR="002819B8">
        <w:rPr>
          <w:rStyle w:val="DeltaViewInsertion"/>
          <w:rFonts w:cs="Arial"/>
          <w:color w:val="auto"/>
          <w:szCs w:val="22"/>
          <w:u w:val="none"/>
        </w:rPr>
        <w:t>OFTO</w:t>
      </w:r>
      <w:r w:rsidRPr="00B96B53">
        <w:rPr>
          <w:rStyle w:val="DeltaViewInsertion"/>
          <w:rFonts w:cs="Arial"/>
          <w:color w:val="auto"/>
          <w:szCs w:val="22"/>
          <w:u w:val="none"/>
        </w:rPr>
        <w:t xml:space="preserve">’s site. </w:t>
      </w:r>
      <w:bookmarkStart w:id="38" w:name="_DV_C834"/>
      <w:bookmarkEnd w:id="37"/>
    </w:p>
    <w:p w14:paraId="77C8C6FF" w14:textId="116EAA4A" w:rsidR="00B96B53" w:rsidRPr="00B96B53" w:rsidRDefault="00B96B53" w:rsidP="00FE4D86">
      <w:pPr>
        <w:widowControl w:val="0"/>
        <w:numPr>
          <w:ilvl w:val="0"/>
          <w:numId w:val="10"/>
        </w:numPr>
        <w:autoSpaceDE w:val="0"/>
        <w:autoSpaceDN w:val="0"/>
        <w:adjustRightInd w:val="0"/>
        <w:spacing w:after="0"/>
        <w:jc w:val="both"/>
        <w:rPr>
          <w:rFonts w:cs="Arial"/>
          <w:szCs w:val="22"/>
        </w:rPr>
      </w:pPr>
      <w:bookmarkStart w:id="39" w:name="_DV_C835"/>
      <w:bookmarkEnd w:id="38"/>
      <w:r w:rsidRPr="00B96B53">
        <w:rPr>
          <w:rStyle w:val="DeltaViewInsertion"/>
          <w:rFonts w:cs="Arial"/>
          <w:color w:val="auto"/>
          <w:szCs w:val="22"/>
          <w:u w:val="none"/>
        </w:rPr>
        <w:t xml:space="preserve">be suitably scaled across the range. The following scaling would (unless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notify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otherwise) be acceptable to </w:t>
      </w:r>
      <w:r w:rsidR="001E675B">
        <w:rPr>
          <w:rStyle w:val="DeltaViewInsertion"/>
          <w:rFonts w:cs="Arial"/>
          <w:color w:val="auto"/>
          <w:szCs w:val="22"/>
          <w:u w:val="none"/>
        </w:rPr>
        <w:t>The Company</w:t>
      </w:r>
      <w:r w:rsidRPr="00B96B53">
        <w:rPr>
          <w:rStyle w:val="DeltaViewInsertion"/>
          <w:rFonts w:cs="Arial"/>
          <w:color w:val="auto"/>
          <w:szCs w:val="22"/>
          <w:u w:val="none"/>
        </w:rPr>
        <w:t>:</w:t>
      </w:r>
      <w:bookmarkStart w:id="40" w:name="_DV_C836"/>
      <w:bookmarkEnd w:id="39"/>
    </w:p>
    <w:p w14:paraId="6C872B5B" w14:textId="77777777" w:rsidR="00B96B53" w:rsidRPr="00B96B53" w:rsidRDefault="00B96B53" w:rsidP="00FE4D86">
      <w:pPr>
        <w:widowControl w:val="0"/>
        <w:numPr>
          <w:ilvl w:val="0"/>
          <w:numId w:val="11"/>
        </w:numPr>
        <w:autoSpaceDE w:val="0"/>
        <w:autoSpaceDN w:val="0"/>
        <w:adjustRightInd w:val="0"/>
        <w:spacing w:after="0"/>
        <w:ind w:hanging="720"/>
        <w:jc w:val="both"/>
        <w:rPr>
          <w:rStyle w:val="DeltaViewInsertion"/>
          <w:rFonts w:cs="Arial"/>
          <w:color w:val="auto"/>
          <w:szCs w:val="22"/>
          <w:u w:val="none"/>
        </w:rPr>
      </w:pPr>
      <w:bookmarkStart w:id="41" w:name="_DV_C837"/>
      <w:bookmarkEnd w:id="40"/>
      <w:r w:rsidRPr="00B96B53">
        <w:rPr>
          <w:rStyle w:val="DeltaViewInsertion"/>
          <w:rFonts w:cs="Arial"/>
          <w:color w:val="auto"/>
          <w:szCs w:val="22"/>
          <w:u w:val="none"/>
        </w:rPr>
        <w:t>0MW to maximum Active Power 0-8Vdc</w:t>
      </w:r>
      <w:bookmarkStart w:id="42" w:name="_DV_C838"/>
      <w:bookmarkEnd w:id="41"/>
    </w:p>
    <w:bookmarkEnd w:id="42"/>
    <w:p w14:paraId="189732AE" w14:textId="77777777" w:rsidR="00B96B53" w:rsidRPr="00B96B53" w:rsidRDefault="00B96B53" w:rsidP="00FE4D86">
      <w:pPr>
        <w:widowControl w:val="0"/>
        <w:numPr>
          <w:ilvl w:val="0"/>
          <w:numId w:val="11"/>
        </w:numPr>
        <w:autoSpaceDE w:val="0"/>
        <w:autoSpaceDN w:val="0"/>
        <w:adjustRightInd w:val="0"/>
        <w:spacing w:after="0"/>
        <w:ind w:hanging="720"/>
        <w:jc w:val="both"/>
        <w:rPr>
          <w:rFonts w:cs="Arial"/>
          <w:szCs w:val="22"/>
        </w:rPr>
      </w:pPr>
      <w:r w:rsidRPr="00B96B53">
        <w:rPr>
          <w:rStyle w:val="DeltaViewInsertion"/>
          <w:rFonts w:cs="Arial"/>
          <w:color w:val="auto"/>
          <w:szCs w:val="22"/>
          <w:u w:val="none"/>
        </w:rPr>
        <w:t>Maximum leading Reactive Power to maximum lagging</w:t>
      </w:r>
      <w:r w:rsidR="00420EDA">
        <w:rPr>
          <w:rStyle w:val="DeltaViewInsertion"/>
          <w:rFonts w:cs="Arial"/>
          <w:color w:val="auto"/>
          <w:szCs w:val="22"/>
          <w:u w:val="none"/>
        </w:rPr>
        <w:t xml:space="preserve"> </w:t>
      </w:r>
      <w:r w:rsidRPr="00B96B53">
        <w:rPr>
          <w:rStyle w:val="DeltaViewInsertion"/>
          <w:rFonts w:cs="Arial"/>
          <w:color w:val="auto"/>
          <w:szCs w:val="22"/>
          <w:u w:val="none"/>
        </w:rPr>
        <w:t xml:space="preserve">Reactive </w:t>
      </w:r>
      <w:proofErr w:type="gramStart"/>
      <w:r w:rsidRPr="00B96B53">
        <w:rPr>
          <w:rStyle w:val="DeltaViewInsertion"/>
          <w:rFonts w:cs="Arial"/>
          <w:color w:val="auto"/>
          <w:szCs w:val="22"/>
          <w:u w:val="none"/>
        </w:rPr>
        <w:t>Power  -</w:t>
      </w:r>
      <w:proofErr w:type="gramEnd"/>
      <w:r w:rsidRPr="00B96B53">
        <w:rPr>
          <w:rStyle w:val="DeltaViewInsertion"/>
          <w:rFonts w:cs="Arial"/>
          <w:color w:val="auto"/>
          <w:szCs w:val="22"/>
          <w:u w:val="none"/>
        </w:rPr>
        <w:t>8 to 8 Vdc</w:t>
      </w:r>
      <w:bookmarkStart w:id="43" w:name="_DV_C840"/>
    </w:p>
    <w:p w14:paraId="7B7FF0FC" w14:textId="77777777" w:rsidR="00B96B53" w:rsidRPr="00B96B53" w:rsidRDefault="00B96B53" w:rsidP="00FE4D86">
      <w:pPr>
        <w:widowControl w:val="0"/>
        <w:numPr>
          <w:ilvl w:val="0"/>
          <w:numId w:val="11"/>
        </w:numPr>
        <w:autoSpaceDE w:val="0"/>
        <w:autoSpaceDN w:val="0"/>
        <w:adjustRightInd w:val="0"/>
        <w:spacing w:after="0"/>
        <w:ind w:hanging="720"/>
        <w:jc w:val="both"/>
        <w:rPr>
          <w:rFonts w:cs="Arial"/>
          <w:szCs w:val="22"/>
        </w:rPr>
      </w:pPr>
      <w:bookmarkStart w:id="44" w:name="_DV_C841"/>
      <w:bookmarkEnd w:id="43"/>
      <w:r w:rsidRPr="00B96B53">
        <w:rPr>
          <w:rStyle w:val="DeltaViewInsertion"/>
          <w:rFonts w:cs="Arial"/>
          <w:color w:val="auto"/>
          <w:szCs w:val="22"/>
          <w:u w:val="none"/>
        </w:rPr>
        <w:t>48 – 52Hz as -8 to 8Vdc</w:t>
      </w:r>
      <w:bookmarkStart w:id="45" w:name="_DV_C842"/>
      <w:bookmarkEnd w:id="44"/>
    </w:p>
    <w:p w14:paraId="764CE117" w14:textId="77777777" w:rsidR="00B96B53" w:rsidRPr="00B96B53" w:rsidRDefault="00B96B53" w:rsidP="00FE4D86">
      <w:pPr>
        <w:widowControl w:val="0"/>
        <w:numPr>
          <w:ilvl w:val="0"/>
          <w:numId w:val="11"/>
        </w:numPr>
        <w:autoSpaceDE w:val="0"/>
        <w:autoSpaceDN w:val="0"/>
        <w:adjustRightInd w:val="0"/>
        <w:spacing w:after="0"/>
        <w:ind w:hanging="720"/>
        <w:jc w:val="both"/>
        <w:rPr>
          <w:rFonts w:cs="Arial"/>
          <w:szCs w:val="22"/>
        </w:rPr>
      </w:pPr>
      <w:bookmarkStart w:id="46" w:name="_DV_C843"/>
      <w:bookmarkEnd w:id="45"/>
      <w:r w:rsidRPr="00B96B53">
        <w:rPr>
          <w:rStyle w:val="DeltaViewInsertion"/>
          <w:rFonts w:cs="Arial"/>
          <w:color w:val="auto"/>
          <w:szCs w:val="22"/>
          <w:u w:val="none"/>
        </w:rPr>
        <w:t>Nominal voltage -10% to +10% as -8 to 8Vdc</w:t>
      </w:r>
      <w:bookmarkEnd w:id="46"/>
    </w:p>
    <w:p w14:paraId="7E641EC5" w14:textId="77777777" w:rsidR="00B96B53" w:rsidRPr="00B96B53" w:rsidRDefault="00B96B53" w:rsidP="00B96B53">
      <w:pPr>
        <w:pStyle w:val="BodyText"/>
        <w:ind w:left="1440"/>
        <w:rPr>
          <w:rFonts w:cs="Arial"/>
          <w:szCs w:val="22"/>
        </w:rPr>
      </w:pPr>
    </w:p>
    <w:p w14:paraId="61FD6FAA" w14:textId="5AD6E1D4" w:rsidR="00B96B53" w:rsidRPr="00B96B53" w:rsidRDefault="00B96B53" w:rsidP="00B96B53">
      <w:pPr>
        <w:pStyle w:val="BodyText"/>
        <w:ind w:left="1440"/>
        <w:rPr>
          <w:rFonts w:cs="Arial"/>
          <w:szCs w:val="22"/>
        </w:rPr>
      </w:pPr>
      <w:bookmarkStart w:id="47" w:name="_DV_C844"/>
      <w:r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provide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 230V power supply adjacent to the signal terminal location. </w:t>
      </w:r>
      <w:bookmarkEnd w:id="47"/>
    </w:p>
    <w:p w14:paraId="52B1AF96" w14:textId="261219F8" w:rsidR="006D4C04" w:rsidRDefault="00B96B53" w:rsidP="006D4C04">
      <w:pPr>
        <w:pStyle w:val="Heading3"/>
        <w:keepLines/>
        <w:tabs>
          <w:tab w:val="clear" w:pos="0"/>
          <w:tab w:val="num" w:pos="900"/>
        </w:tabs>
        <w:ind w:left="900" w:hanging="900"/>
        <w:jc w:val="both"/>
        <w:rPr>
          <w:rStyle w:val="DeltaViewInsertion"/>
          <w:rFonts w:cs="Arial"/>
          <w:color w:val="auto"/>
          <w:szCs w:val="22"/>
          <w:u w:val="none"/>
        </w:rPr>
      </w:pPr>
      <w:bookmarkStart w:id="48" w:name="_DV_C845"/>
      <w:r w:rsidRPr="00B96B53">
        <w:rPr>
          <w:rStyle w:val="DeltaViewInsertion"/>
          <w:rFonts w:cs="Arial"/>
          <w:color w:val="auto"/>
          <w:szCs w:val="22"/>
          <w:u w:val="none"/>
        </w:rPr>
        <w:t xml:space="preserve">During any tests, the following signals shall be provided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in accordance with </w:t>
      </w:r>
      <w:r w:rsidR="0027384D">
        <w:rPr>
          <w:rStyle w:val="DeltaViewInsertion"/>
          <w:rFonts w:cs="Arial"/>
          <w:color w:val="auto"/>
          <w:szCs w:val="22"/>
          <w:u w:val="none"/>
        </w:rPr>
        <w:t xml:space="preserve">sections </w:t>
      </w:r>
      <w:r w:rsidR="004569B5">
        <w:rPr>
          <w:rStyle w:val="DeltaViewInsertion"/>
          <w:rFonts w:cs="Arial"/>
          <w:color w:val="auto"/>
          <w:szCs w:val="22"/>
          <w:u w:val="none"/>
        </w:rPr>
        <w:t>4.1</w:t>
      </w:r>
      <w:r w:rsidR="00D43CD9">
        <w:rPr>
          <w:rStyle w:val="DeltaViewInsertion"/>
          <w:rFonts w:cs="Arial"/>
          <w:color w:val="auto"/>
          <w:szCs w:val="22"/>
          <w:u w:val="none"/>
        </w:rPr>
        <w:t>.4,</w:t>
      </w:r>
      <w:r w:rsidR="008A7A6D">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.5</w:t>
      </w:r>
      <w:r w:rsidR="00D720D4">
        <w:rPr>
          <w:rStyle w:val="DeltaViewInsertion"/>
          <w:rFonts w:cs="Arial"/>
          <w:color w:val="auto"/>
          <w:szCs w:val="22"/>
          <w:u w:val="none"/>
        </w:rPr>
        <w:t xml:space="preserve"> </w:t>
      </w:r>
      <w:r w:rsidRPr="00B96B53">
        <w:rPr>
          <w:rStyle w:val="DeltaViewInsertion"/>
          <w:rFonts w:cs="Arial"/>
          <w:color w:val="auto"/>
          <w:szCs w:val="22"/>
          <w:u w:val="none"/>
        </w:rPr>
        <w:t xml:space="preserve">and </w:t>
      </w:r>
      <w:r w:rsidR="004569B5">
        <w:rPr>
          <w:rStyle w:val="DeltaViewInsertion"/>
          <w:rFonts w:cs="Arial"/>
          <w:color w:val="auto"/>
          <w:szCs w:val="22"/>
          <w:u w:val="none"/>
        </w:rPr>
        <w:t>4.1</w:t>
      </w:r>
      <w:r w:rsidR="00D43CD9">
        <w:rPr>
          <w:rStyle w:val="DeltaViewInsertion"/>
          <w:rFonts w:cs="Arial"/>
          <w:color w:val="auto"/>
          <w:szCs w:val="22"/>
          <w:u w:val="none"/>
        </w:rPr>
        <w:t>.8</w:t>
      </w:r>
      <w:r w:rsidRPr="00B96B53">
        <w:rPr>
          <w:rStyle w:val="DeltaViewInsertion"/>
          <w:rFonts w:cs="Arial"/>
          <w:color w:val="auto"/>
          <w:szCs w:val="22"/>
          <w:u w:val="none"/>
        </w:rPr>
        <w:t>:</w:t>
      </w:r>
      <w:bookmarkStart w:id="49" w:name="_DV_C846"/>
      <w:bookmarkEnd w:id="48"/>
    </w:p>
    <w:p w14:paraId="05A9FDBD" w14:textId="77777777" w:rsidR="006D4C04" w:rsidRPr="006D4C04" w:rsidRDefault="006D4C04" w:rsidP="006D4C04">
      <w:pPr>
        <w:pStyle w:val="Heading3"/>
        <w:keepLines/>
        <w:numPr>
          <w:ilvl w:val="0"/>
          <w:numId w:val="0"/>
        </w:numPr>
        <w:jc w:val="both"/>
        <w:rPr>
          <w:rFonts w:cs="Arial"/>
          <w:szCs w:val="22"/>
        </w:rPr>
      </w:pPr>
    </w:p>
    <w:p w14:paraId="6577F2E1" w14:textId="77777777" w:rsidR="0063144E" w:rsidRPr="00B96B53" w:rsidRDefault="00B96B53" w:rsidP="00FE4D86">
      <w:pPr>
        <w:pStyle w:val="BodyText"/>
        <w:numPr>
          <w:ilvl w:val="0"/>
          <w:numId w:val="12"/>
        </w:numPr>
        <w:autoSpaceDE w:val="0"/>
        <w:autoSpaceDN w:val="0"/>
        <w:adjustRightInd w:val="0"/>
        <w:spacing w:after="0"/>
        <w:jc w:val="both"/>
        <w:rPr>
          <w:rFonts w:cs="Arial"/>
          <w:szCs w:val="22"/>
        </w:rPr>
      </w:pPr>
      <w:bookmarkStart w:id="50" w:name="_DV_C847"/>
      <w:bookmarkEnd w:id="49"/>
      <w:r w:rsidRPr="00B96B53">
        <w:rPr>
          <w:rStyle w:val="DeltaViewInsertion"/>
          <w:rFonts w:cs="Arial"/>
          <w:color w:val="auto"/>
          <w:szCs w:val="22"/>
          <w:u w:val="none"/>
        </w:rPr>
        <w:t>Total Active Power transfer at the Interface Point (MW</w:t>
      </w:r>
      <w:bookmarkEnd w:id="50"/>
      <w:r w:rsidRPr="00B96B53">
        <w:rPr>
          <w:rStyle w:val="DeltaViewInsertion"/>
          <w:rFonts w:cs="Arial"/>
          <w:color w:val="auto"/>
          <w:szCs w:val="22"/>
          <w:u w:val="none"/>
        </w:rPr>
        <w:t>)</w:t>
      </w:r>
    </w:p>
    <w:p w14:paraId="45AD9CEC" w14:textId="77777777" w:rsidR="00B96B53" w:rsidRPr="00B96B53" w:rsidRDefault="00B96B53" w:rsidP="00FE4D86">
      <w:pPr>
        <w:pStyle w:val="BodyText"/>
        <w:numPr>
          <w:ilvl w:val="0"/>
          <w:numId w:val="12"/>
        </w:numPr>
        <w:autoSpaceDE w:val="0"/>
        <w:autoSpaceDN w:val="0"/>
        <w:adjustRightInd w:val="0"/>
        <w:spacing w:after="0"/>
        <w:jc w:val="both"/>
        <w:rPr>
          <w:rFonts w:cs="Arial"/>
          <w:szCs w:val="22"/>
        </w:rPr>
      </w:pPr>
      <w:bookmarkStart w:id="51" w:name="_DV_C849"/>
      <w:r w:rsidRPr="00B96B53">
        <w:rPr>
          <w:rStyle w:val="DeltaViewInsertion"/>
          <w:rFonts w:cs="Arial"/>
          <w:color w:val="auto"/>
          <w:szCs w:val="22"/>
          <w:u w:val="none"/>
        </w:rPr>
        <w:t>Total Reactive Power transfer at the Interface Point (MVAr)</w:t>
      </w:r>
    </w:p>
    <w:p w14:paraId="3069D4E4" w14:textId="77777777" w:rsidR="00B96B53" w:rsidRPr="00B96B53"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The Interface Point line-line voltage (kV)</w:t>
      </w:r>
    </w:p>
    <w:p w14:paraId="6718E96C" w14:textId="77777777" w:rsidR="00B96B53" w:rsidRPr="00B96B53"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System frequency (Hz)</w:t>
      </w:r>
    </w:p>
    <w:p w14:paraId="41BFAFB9" w14:textId="77777777" w:rsidR="00B96B53" w:rsidRPr="00B96B53"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Injected voltage signal (per unit voltage) or test logic signal (Boolean) when appropriate</w:t>
      </w:r>
    </w:p>
    <w:p w14:paraId="71C51DBA" w14:textId="77777777" w:rsidR="00B96B53" w:rsidRPr="00B96B53" w:rsidRDefault="00B96B53" w:rsidP="00FE4D86">
      <w:pPr>
        <w:pStyle w:val="BodyText"/>
        <w:numPr>
          <w:ilvl w:val="0"/>
          <w:numId w:val="12"/>
        </w:numPr>
        <w:autoSpaceDE w:val="0"/>
        <w:autoSpaceDN w:val="0"/>
        <w:adjustRightInd w:val="0"/>
        <w:spacing w:after="0"/>
        <w:jc w:val="both"/>
        <w:rPr>
          <w:rStyle w:val="DeltaViewInsertion"/>
          <w:rFonts w:cs="Arial"/>
          <w:color w:val="auto"/>
          <w:szCs w:val="22"/>
          <w:u w:val="none"/>
        </w:rPr>
      </w:pPr>
      <w:r w:rsidRPr="00B96B53">
        <w:rPr>
          <w:rStyle w:val="DeltaViewInsertion"/>
          <w:rFonts w:cs="Arial"/>
          <w:color w:val="auto"/>
          <w:szCs w:val="22"/>
          <w:u w:val="none"/>
        </w:rPr>
        <w:t>Power System Stabiliser signal when appropriate</w:t>
      </w:r>
    </w:p>
    <w:p w14:paraId="32125A63" w14:textId="7FD794F8" w:rsidR="00B96B53" w:rsidRPr="00544C24"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 xml:space="preserve">In the case of a </w:t>
      </w:r>
      <w:r w:rsidR="002819B8">
        <w:rPr>
          <w:rStyle w:val="DeltaViewInsertion"/>
          <w:rFonts w:cs="Arial"/>
          <w:color w:val="auto"/>
          <w:szCs w:val="22"/>
          <w:u w:val="none"/>
        </w:rPr>
        <w:t>OFTO</w:t>
      </w:r>
      <w:r w:rsidRPr="00B96B53">
        <w:rPr>
          <w:rStyle w:val="DeltaViewInsertion"/>
          <w:rFonts w:cs="Arial"/>
          <w:color w:val="auto"/>
          <w:szCs w:val="22"/>
          <w:u w:val="none"/>
        </w:rPr>
        <w:t xml:space="preserve"> where the Reactive Power is provided from more than </w:t>
      </w:r>
      <w:r w:rsidRPr="00544C24">
        <w:rPr>
          <w:rStyle w:val="DeltaViewInsertion"/>
          <w:rFonts w:cs="Arial"/>
          <w:color w:val="auto"/>
          <w:szCs w:val="22"/>
          <w:u w:val="none"/>
        </w:rPr>
        <w:t xml:space="preserve">one Reactive Power source, the individual Reactive Power contributions from each source, as agreed with </w:t>
      </w:r>
      <w:r w:rsidR="001E675B">
        <w:rPr>
          <w:rStyle w:val="DeltaViewInsertion"/>
          <w:rFonts w:cs="Arial"/>
          <w:color w:val="auto"/>
          <w:szCs w:val="22"/>
          <w:u w:val="none"/>
        </w:rPr>
        <w:t>The Company</w:t>
      </w:r>
      <w:r w:rsidRPr="00544C24" w:rsidDel="000429B8">
        <w:rPr>
          <w:rStyle w:val="DeltaViewInsertion"/>
          <w:rFonts w:cs="Arial"/>
          <w:color w:val="auto"/>
          <w:szCs w:val="22"/>
          <w:u w:val="none"/>
        </w:rPr>
        <w:t xml:space="preserve"> </w:t>
      </w:r>
    </w:p>
    <w:p w14:paraId="05225E83" w14:textId="0C7AD845" w:rsidR="00B96B53"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 xml:space="preserve">Any other signals as agreed between the Generator or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or as specified in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Services Capability Specification</w:t>
      </w:r>
      <w:bookmarkEnd w:id="51"/>
    </w:p>
    <w:p w14:paraId="12907334" w14:textId="77777777" w:rsidR="0063144E" w:rsidRPr="00B96B53" w:rsidRDefault="0063144E" w:rsidP="0063144E">
      <w:pPr>
        <w:pStyle w:val="BodyText"/>
        <w:autoSpaceDE w:val="0"/>
        <w:autoSpaceDN w:val="0"/>
        <w:adjustRightInd w:val="0"/>
        <w:spacing w:after="0"/>
        <w:ind w:left="0"/>
        <w:jc w:val="both"/>
        <w:rPr>
          <w:rFonts w:cs="Arial"/>
          <w:szCs w:val="22"/>
        </w:rPr>
      </w:pPr>
    </w:p>
    <w:p w14:paraId="4AA03A6D" w14:textId="117FA32B" w:rsidR="00B96B53" w:rsidRPr="00385A0A" w:rsidRDefault="00B96B53" w:rsidP="00385A0A">
      <w:pPr>
        <w:pStyle w:val="Heading3"/>
        <w:keepLines/>
        <w:tabs>
          <w:tab w:val="clear" w:pos="0"/>
          <w:tab w:val="num" w:pos="900"/>
        </w:tabs>
        <w:ind w:left="900" w:hanging="900"/>
        <w:jc w:val="both"/>
        <w:rPr>
          <w:rFonts w:cs="Arial"/>
          <w:szCs w:val="22"/>
        </w:rPr>
      </w:pPr>
      <w:bookmarkStart w:id="52" w:name="_DV_C871"/>
      <w:r w:rsidRPr="00B96B53">
        <w:rPr>
          <w:rStyle w:val="DeltaViewInsertion"/>
          <w:rFonts w:cs="Arial"/>
          <w:color w:val="auto"/>
          <w:szCs w:val="22"/>
          <w:u w:val="none"/>
        </w:rPr>
        <w:t xml:space="preserve">In addition to the dynamic signals supplied in </w:t>
      </w:r>
      <w:r w:rsidR="00D43CD9">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inform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of </w:t>
      </w:r>
      <w:r w:rsidR="00385A0A">
        <w:rPr>
          <w:rStyle w:val="DeltaViewInsertion"/>
          <w:rFonts w:cs="Arial"/>
          <w:color w:val="auto"/>
          <w:szCs w:val="22"/>
          <w:u w:val="none"/>
        </w:rPr>
        <w:t>a</w:t>
      </w:r>
      <w:r w:rsidR="00385A0A" w:rsidRPr="00B96B53">
        <w:rPr>
          <w:rStyle w:val="DeltaViewInsertion"/>
          <w:rFonts w:cs="Arial"/>
          <w:color w:val="auto"/>
          <w:szCs w:val="22"/>
          <w:u w:val="none"/>
        </w:rPr>
        <w:t xml:space="preserve">ll relevant transformer tap numbers </w:t>
      </w:r>
      <w:r w:rsidRPr="00B96B53">
        <w:rPr>
          <w:rStyle w:val="DeltaViewInsertion"/>
          <w:rFonts w:cs="Arial"/>
          <w:color w:val="auto"/>
          <w:szCs w:val="22"/>
          <w:u w:val="none"/>
        </w:rPr>
        <w:t>prior to the commencement of the tests and any changes during the tests</w:t>
      </w:r>
      <w:bookmarkStart w:id="53" w:name="_DV_C873"/>
      <w:bookmarkEnd w:id="52"/>
      <w:r w:rsidRPr="00B96B53">
        <w:rPr>
          <w:rStyle w:val="DeltaViewInsertion"/>
          <w:rFonts w:cs="Arial"/>
          <w:color w:val="auto"/>
          <w:szCs w:val="22"/>
          <w:u w:val="none"/>
        </w:rPr>
        <w:t>.</w:t>
      </w:r>
      <w:bookmarkEnd w:id="53"/>
    </w:p>
    <w:p w14:paraId="7FEE4BB3" w14:textId="27DCB743" w:rsidR="00B96B53" w:rsidRPr="00800920" w:rsidRDefault="00B96B53" w:rsidP="46451F6F">
      <w:pPr>
        <w:pStyle w:val="Heading3"/>
        <w:keepLines/>
        <w:tabs>
          <w:tab w:val="num" w:pos="900"/>
        </w:tabs>
        <w:ind w:left="900" w:hanging="900"/>
        <w:jc w:val="both"/>
        <w:rPr>
          <w:rFonts w:cs="Arial"/>
        </w:rPr>
      </w:pPr>
      <w:bookmarkStart w:id="54" w:name="_DV_C876"/>
      <w:r w:rsidRPr="46451F6F">
        <w:rPr>
          <w:rStyle w:val="DeltaViewInsertion"/>
          <w:rFonts w:cs="Arial"/>
          <w:color w:val="auto"/>
          <w:u w:val="none"/>
        </w:rPr>
        <w:t xml:space="preserve">For all </w:t>
      </w:r>
      <w:r w:rsidR="001E675B" w:rsidRPr="46451F6F">
        <w:rPr>
          <w:rStyle w:val="DeltaViewInsertion"/>
          <w:rFonts w:cs="Arial"/>
          <w:color w:val="auto"/>
          <w:u w:val="none"/>
        </w:rPr>
        <w:t>The Company</w:t>
      </w:r>
      <w:r w:rsidRPr="46451F6F">
        <w:rPr>
          <w:rStyle w:val="DeltaViewInsertion"/>
          <w:rFonts w:cs="Arial"/>
          <w:color w:val="auto"/>
          <w:u w:val="none"/>
        </w:rPr>
        <w:t xml:space="preserve"> witnessed testing, including that required in respect of any connected Offshore Power Park Modules, the </w:t>
      </w:r>
      <w:r w:rsidR="002819B8" w:rsidRPr="46451F6F">
        <w:rPr>
          <w:rStyle w:val="DeltaViewInsertion"/>
          <w:rFonts w:cs="Arial"/>
          <w:color w:val="auto"/>
          <w:u w:val="none"/>
        </w:rPr>
        <w:t>OFTO</w:t>
      </w:r>
      <w:r w:rsidRPr="46451F6F">
        <w:rPr>
          <w:rStyle w:val="DeltaViewInsertion"/>
          <w:rFonts w:cs="Arial"/>
          <w:color w:val="auto"/>
          <w:u w:val="none"/>
        </w:rPr>
        <w:t xml:space="preserve"> shall either</w:t>
      </w:r>
      <w:bookmarkStart w:id="55" w:name="_DV_C877"/>
      <w:bookmarkEnd w:id="54"/>
    </w:p>
    <w:p w14:paraId="73DB05A4" w14:textId="596F4AF2" w:rsidR="00B96B53" w:rsidRPr="00B96B53" w:rsidRDefault="00B96B53" w:rsidP="00FE4D86">
      <w:pPr>
        <w:pStyle w:val="BodyText"/>
        <w:numPr>
          <w:ilvl w:val="0"/>
          <w:numId w:val="13"/>
        </w:numPr>
        <w:tabs>
          <w:tab w:val="clear" w:pos="2160"/>
          <w:tab w:val="num" w:pos="1418"/>
        </w:tabs>
        <w:autoSpaceDE w:val="0"/>
        <w:autoSpaceDN w:val="0"/>
        <w:adjustRightInd w:val="0"/>
        <w:spacing w:after="0"/>
        <w:ind w:left="1418" w:hanging="425"/>
        <w:jc w:val="both"/>
        <w:rPr>
          <w:rStyle w:val="DeltaViewInsertion"/>
          <w:rFonts w:cs="Arial"/>
          <w:color w:val="auto"/>
          <w:szCs w:val="22"/>
          <w:u w:val="none"/>
        </w:rPr>
      </w:pPr>
      <w:bookmarkStart w:id="56" w:name="_DV_C878"/>
      <w:bookmarkEnd w:id="55"/>
      <w:r w:rsidRPr="00B96B53">
        <w:rPr>
          <w:rStyle w:val="DeltaViewInsertion"/>
          <w:rFonts w:cs="Arial"/>
          <w:color w:val="auto"/>
          <w:szCs w:val="22"/>
          <w:u w:val="none"/>
        </w:rPr>
        <w:t xml:space="preserve">provide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all signals outlined in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direct from the </w:t>
      </w:r>
      <w:r w:rsidR="002819B8">
        <w:rPr>
          <w:rStyle w:val="DeltaViewInsertion"/>
          <w:rFonts w:cs="Arial"/>
          <w:color w:val="auto"/>
          <w:szCs w:val="22"/>
          <w:u w:val="none"/>
        </w:rPr>
        <w:t>OFTO</w:t>
      </w:r>
      <w:r w:rsidRPr="00B96B53">
        <w:rPr>
          <w:rStyle w:val="DeltaViewInsertion"/>
          <w:rFonts w:cs="Arial"/>
          <w:color w:val="auto"/>
          <w:szCs w:val="22"/>
          <w:u w:val="none"/>
        </w:rPr>
        <w:t xml:space="preserve"> control system without any attenuation, delay or filtering which would result in the inability to fully demonstrate the objectives of the test, or identify any potential safety or plant instability issues, and with a signal update rate corresponding to </w:t>
      </w:r>
      <w:r w:rsidR="0027384D">
        <w:rPr>
          <w:rStyle w:val="DeltaViewInsertion"/>
          <w:rFonts w:cs="Arial"/>
          <w:color w:val="auto"/>
          <w:szCs w:val="22"/>
          <w:u w:val="none"/>
        </w:rPr>
        <w:t xml:space="preserve">section </w:t>
      </w:r>
      <w:proofErr w:type="gramStart"/>
      <w:r w:rsidR="004569B5">
        <w:rPr>
          <w:rStyle w:val="DeltaViewInsertion"/>
          <w:rFonts w:cs="Arial"/>
          <w:color w:val="auto"/>
          <w:szCs w:val="22"/>
          <w:u w:val="none"/>
        </w:rPr>
        <w:t>4.1</w:t>
      </w:r>
      <w:r w:rsidR="00D43CD9">
        <w:rPr>
          <w:rStyle w:val="DeltaViewInsertion"/>
          <w:rFonts w:cs="Arial"/>
          <w:color w:val="auto"/>
          <w:szCs w:val="22"/>
          <w:u w:val="none"/>
        </w:rPr>
        <w:t>.4</w:t>
      </w:r>
      <w:r w:rsidRPr="00B96B53">
        <w:rPr>
          <w:rStyle w:val="DeltaViewInsertion"/>
          <w:rFonts w:cs="Arial"/>
          <w:color w:val="auto"/>
          <w:szCs w:val="22"/>
          <w:u w:val="none"/>
        </w:rPr>
        <w:t>;</w:t>
      </w:r>
      <w:bookmarkStart w:id="57" w:name="_DV_C879"/>
      <w:bookmarkEnd w:id="56"/>
      <w:proofErr w:type="gramEnd"/>
    </w:p>
    <w:p w14:paraId="347448E8" w14:textId="77777777" w:rsidR="00B96B53" w:rsidRPr="00B96B53" w:rsidRDefault="00B96B53" w:rsidP="001D50B6">
      <w:pPr>
        <w:pStyle w:val="BodyText"/>
        <w:tabs>
          <w:tab w:val="num" w:pos="1418"/>
        </w:tabs>
        <w:ind w:left="1418" w:hanging="425"/>
        <w:rPr>
          <w:rFonts w:cs="Arial"/>
          <w:szCs w:val="22"/>
        </w:rPr>
      </w:pPr>
      <w:r w:rsidRPr="00B96B53">
        <w:rPr>
          <w:rStyle w:val="DeltaViewInsertion"/>
          <w:rFonts w:cs="Arial"/>
          <w:color w:val="auto"/>
          <w:szCs w:val="22"/>
          <w:u w:val="none"/>
        </w:rPr>
        <w:t>or</w:t>
      </w:r>
      <w:bookmarkStart w:id="58" w:name="_DV_C880"/>
      <w:bookmarkEnd w:id="57"/>
    </w:p>
    <w:p w14:paraId="6C1DCE83" w14:textId="77777777" w:rsidR="00B96B53" w:rsidRPr="00B96B53" w:rsidRDefault="00B96B53" w:rsidP="00FE4D86">
      <w:pPr>
        <w:pStyle w:val="BodyText"/>
        <w:numPr>
          <w:ilvl w:val="0"/>
          <w:numId w:val="13"/>
        </w:numPr>
        <w:tabs>
          <w:tab w:val="clear" w:pos="2160"/>
          <w:tab w:val="num" w:pos="1418"/>
        </w:tabs>
        <w:autoSpaceDE w:val="0"/>
        <w:autoSpaceDN w:val="0"/>
        <w:adjustRightInd w:val="0"/>
        <w:spacing w:after="0"/>
        <w:ind w:left="1418" w:hanging="425"/>
        <w:jc w:val="both"/>
        <w:rPr>
          <w:rFonts w:cs="Arial"/>
          <w:szCs w:val="22"/>
        </w:rPr>
      </w:pPr>
      <w:bookmarkStart w:id="59" w:name="_DV_C881"/>
      <w:bookmarkEnd w:id="58"/>
      <w:r w:rsidRPr="00B96B53">
        <w:rPr>
          <w:rStyle w:val="DeltaViewInsertion"/>
          <w:rFonts w:cs="Arial"/>
          <w:color w:val="auto"/>
          <w:szCs w:val="22"/>
          <w:u w:val="none"/>
        </w:rPr>
        <w:t xml:space="preserve">provide signals </w:t>
      </w:r>
      <w:r w:rsidR="001D35F2">
        <w:rPr>
          <w:rStyle w:val="DeltaViewInsertion"/>
          <w:rFonts w:cs="Arial"/>
          <w:color w:val="auto"/>
          <w:szCs w:val="22"/>
          <w:u w:val="none"/>
        </w:rPr>
        <w:t>limited to</w:t>
      </w:r>
      <w:r w:rsidR="0027384D">
        <w:rPr>
          <w:rStyle w:val="DeltaViewInsertion"/>
          <w:rFonts w:cs="Arial"/>
          <w:color w:val="auto"/>
          <w:szCs w:val="22"/>
          <w:u w:val="none"/>
        </w:rPr>
        <w:t xml:space="preserve"> those described in section</w:t>
      </w:r>
      <w:r w:rsidR="001D35F2">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 to (iv) direct from one or more transducer(s) connected to current and voltage transformers for monitoring in real time on site</w:t>
      </w:r>
      <w:r w:rsidRPr="00B96B53">
        <w:rPr>
          <w:rFonts w:cs="Arial"/>
          <w:bCs/>
          <w:szCs w:val="22"/>
        </w:rPr>
        <w:t xml:space="preserve"> on condition </w:t>
      </w:r>
      <w:proofErr w:type="gramStart"/>
      <w:r w:rsidRPr="00B96B53">
        <w:rPr>
          <w:rFonts w:cs="Arial"/>
          <w:bCs/>
          <w:szCs w:val="22"/>
        </w:rPr>
        <w:t>that;</w:t>
      </w:r>
      <w:proofErr w:type="gramEnd"/>
    </w:p>
    <w:p w14:paraId="4E885673" w14:textId="1D9B1C4E" w:rsidR="00B96B53" w:rsidRPr="00B96B53" w:rsidRDefault="00B96B53" w:rsidP="00FE4D86">
      <w:pPr>
        <w:pStyle w:val="BodyText"/>
        <w:numPr>
          <w:ilvl w:val="4"/>
          <w:numId w:val="13"/>
        </w:numPr>
        <w:tabs>
          <w:tab w:val="left" w:pos="1985"/>
        </w:tabs>
        <w:autoSpaceDE w:val="0"/>
        <w:autoSpaceDN w:val="0"/>
        <w:adjustRightInd w:val="0"/>
        <w:spacing w:before="120" w:after="0"/>
        <w:ind w:left="1984" w:hanging="544"/>
        <w:jc w:val="both"/>
        <w:rPr>
          <w:rFonts w:cs="Arial"/>
          <w:szCs w:val="22"/>
        </w:rPr>
      </w:pPr>
      <w:r w:rsidRPr="00B96B53">
        <w:rPr>
          <w:rStyle w:val="DeltaViewInsertion"/>
          <w:rFonts w:cs="Arial"/>
          <w:color w:val="auto"/>
          <w:szCs w:val="22"/>
          <w:u w:val="none"/>
        </w:rPr>
        <w:t>all signals outlined in</w:t>
      </w:r>
      <w:r w:rsidR="0027384D">
        <w:rPr>
          <w:rStyle w:val="DeltaViewInsertion"/>
          <w:rFonts w:cs="Arial"/>
          <w:color w:val="auto"/>
          <w:szCs w:val="22"/>
          <w:u w:val="none"/>
        </w:rPr>
        <w:t xml:space="preserve"> section</w:t>
      </w:r>
      <w:r w:rsidRPr="00B96B53">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.6</w:t>
      </w:r>
      <w:r w:rsidR="008C1B6D" w:rsidRPr="00B96B53">
        <w:rPr>
          <w:rStyle w:val="DeltaViewInsertion"/>
          <w:rFonts w:cs="Arial"/>
          <w:color w:val="auto"/>
          <w:szCs w:val="22"/>
          <w:u w:val="none"/>
        </w:rPr>
        <w:t xml:space="preserve"> </w:t>
      </w:r>
      <w:r w:rsidRPr="00B96B53">
        <w:rPr>
          <w:rStyle w:val="DeltaViewInsertion"/>
          <w:rFonts w:cs="Arial"/>
          <w:color w:val="auto"/>
          <w:szCs w:val="22"/>
          <w:u w:val="none"/>
        </w:rPr>
        <w:t xml:space="preserve">are recorded and made available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from the </w:t>
      </w:r>
      <w:r w:rsidR="002819B8">
        <w:rPr>
          <w:rStyle w:val="DeltaViewInsertion"/>
          <w:rFonts w:cs="Arial"/>
          <w:color w:val="auto"/>
          <w:szCs w:val="22"/>
          <w:u w:val="none"/>
        </w:rPr>
        <w:t>OFTO</w:t>
      </w:r>
      <w:r w:rsidRPr="00B96B53">
        <w:rPr>
          <w:rStyle w:val="DeltaViewInsertion"/>
          <w:rFonts w:cs="Arial"/>
          <w:color w:val="auto"/>
          <w:szCs w:val="22"/>
          <w:u w:val="none"/>
        </w:rPr>
        <w:t>’s control systems as a download once the testing has been completed; and</w:t>
      </w:r>
      <w:bookmarkEnd w:id="59"/>
    </w:p>
    <w:p w14:paraId="5F69521E" w14:textId="4DF1DFAB" w:rsidR="00B96B53" w:rsidRPr="00B96B53" w:rsidRDefault="00B96B53" w:rsidP="00FE4D86">
      <w:pPr>
        <w:pStyle w:val="BodyText"/>
        <w:numPr>
          <w:ilvl w:val="4"/>
          <w:numId w:val="13"/>
        </w:numPr>
        <w:tabs>
          <w:tab w:val="left" w:pos="1985"/>
        </w:tabs>
        <w:autoSpaceDE w:val="0"/>
        <w:autoSpaceDN w:val="0"/>
        <w:adjustRightInd w:val="0"/>
        <w:spacing w:before="120" w:after="0"/>
        <w:ind w:left="1984" w:hanging="544"/>
        <w:jc w:val="both"/>
        <w:rPr>
          <w:rFonts w:cs="Arial"/>
          <w:szCs w:val="22"/>
        </w:rPr>
      </w:pPr>
      <w:bookmarkStart w:id="60" w:name="_DV_C883"/>
      <w:r w:rsidRPr="00B96B53">
        <w:rPr>
          <w:rStyle w:val="DeltaViewInsertion"/>
          <w:rFonts w:cs="Arial"/>
          <w:color w:val="auto"/>
          <w:szCs w:val="22"/>
          <w:u w:val="none"/>
        </w:rPr>
        <w:t xml:space="preserve">the full test results can be provided </w:t>
      </w:r>
      <w:r w:rsidR="007C6944">
        <w:rPr>
          <w:rStyle w:val="DeltaViewInsertion"/>
          <w:rFonts w:cs="Arial"/>
          <w:color w:val="auto"/>
          <w:szCs w:val="22"/>
          <w:u w:val="none"/>
        </w:rPr>
        <w:t xml:space="preserve">by the </w:t>
      </w:r>
      <w:r w:rsidR="002819B8">
        <w:rPr>
          <w:rStyle w:val="DeltaViewInsertion"/>
          <w:rFonts w:cs="Arial"/>
          <w:color w:val="auto"/>
          <w:szCs w:val="22"/>
          <w:u w:val="none"/>
        </w:rPr>
        <w:t>OFTO</w:t>
      </w:r>
      <w:r w:rsidR="007C6944">
        <w:rPr>
          <w:rStyle w:val="DeltaViewInsertion"/>
          <w:rFonts w:cs="Arial"/>
          <w:color w:val="auto"/>
          <w:szCs w:val="22"/>
          <w:u w:val="none"/>
        </w:rPr>
        <w:t xml:space="preserve"> to </w:t>
      </w:r>
      <w:r w:rsidR="001E675B">
        <w:rPr>
          <w:rStyle w:val="DeltaViewInsertion"/>
          <w:rFonts w:cs="Arial"/>
          <w:color w:val="auto"/>
          <w:szCs w:val="22"/>
          <w:u w:val="none"/>
        </w:rPr>
        <w:t>The Company</w:t>
      </w:r>
      <w:r w:rsidR="007C6944">
        <w:rPr>
          <w:rStyle w:val="DeltaViewInsertion"/>
          <w:rFonts w:cs="Arial"/>
          <w:color w:val="auto"/>
          <w:szCs w:val="22"/>
          <w:u w:val="none"/>
        </w:rPr>
        <w:t xml:space="preserve"> </w:t>
      </w:r>
      <w:r w:rsidRPr="00B96B53">
        <w:rPr>
          <w:rStyle w:val="DeltaViewInsertion"/>
          <w:rFonts w:cs="Arial"/>
          <w:color w:val="auto"/>
          <w:szCs w:val="22"/>
          <w:u w:val="none"/>
        </w:rPr>
        <w:t xml:space="preserve">within 2 working days of the test date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unless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agrees otherwise;</w:t>
      </w:r>
      <w:bookmarkEnd w:id="60"/>
      <w:r w:rsidRPr="00B96B53">
        <w:rPr>
          <w:rStyle w:val="DeltaViewInsertion"/>
          <w:rFonts w:cs="Arial"/>
          <w:color w:val="auto"/>
          <w:szCs w:val="22"/>
          <w:u w:val="none"/>
        </w:rPr>
        <w:t xml:space="preserve"> and</w:t>
      </w:r>
    </w:p>
    <w:p w14:paraId="668028A8" w14:textId="587478DE" w:rsidR="00B96B53" w:rsidRDefault="00B96B53" w:rsidP="00FE4D86">
      <w:pPr>
        <w:pStyle w:val="BodyText"/>
        <w:numPr>
          <w:ilvl w:val="4"/>
          <w:numId w:val="13"/>
        </w:numPr>
        <w:tabs>
          <w:tab w:val="left" w:pos="1985"/>
        </w:tabs>
        <w:autoSpaceDE w:val="0"/>
        <w:autoSpaceDN w:val="0"/>
        <w:adjustRightInd w:val="0"/>
        <w:spacing w:before="120" w:after="0"/>
        <w:ind w:left="1984" w:hanging="544"/>
        <w:jc w:val="both"/>
        <w:rPr>
          <w:rFonts w:cs="Arial"/>
          <w:szCs w:val="22"/>
        </w:rPr>
      </w:pPr>
      <w:bookmarkStart w:id="61" w:name="_DV_C885"/>
      <w:r w:rsidRPr="00B96B53">
        <w:rPr>
          <w:rStyle w:val="DeltaViewInsertion"/>
          <w:rFonts w:cs="Arial"/>
          <w:color w:val="auto"/>
          <w:szCs w:val="22"/>
          <w:u w:val="none"/>
        </w:rPr>
        <w:t xml:space="preserve">all data is provided with a sample rate in accordance with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.4</w:t>
      </w:r>
      <w:r w:rsidR="008C1B6D" w:rsidRPr="00B96B53">
        <w:rPr>
          <w:rStyle w:val="DeltaViewInsertion"/>
          <w:rFonts w:cs="Arial"/>
          <w:color w:val="auto"/>
          <w:szCs w:val="22"/>
          <w:u w:val="none"/>
        </w:rPr>
        <w:t xml:space="preserve"> </w:t>
      </w:r>
      <w:r w:rsidRPr="00B96B53">
        <w:rPr>
          <w:rStyle w:val="DeltaViewInsertion"/>
          <w:rFonts w:cs="Arial"/>
          <w:color w:val="auto"/>
          <w:szCs w:val="22"/>
          <w:u w:val="none"/>
        </w:rPr>
        <w:t xml:space="preserve">unless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agrees otherwise; and</w:t>
      </w:r>
      <w:bookmarkStart w:id="62" w:name="_DV_C886"/>
      <w:bookmarkEnd w:id="61"/>
    </w:p>
    <w:p w14:paraId="5DA4941D" w14:textId="074DC002" w:rsidR="00B96B53" w:rsidRPr="00B96B53" w:rsidRDefault="00B96B53" w:rsidP="00FE4D86">
      <w:pPr>
        <w:pStyle w:val="BodyText"/>
        <w:numPr>
          <w:ilvl w:val="4"/>
          <w:numId w:val="13"/>
        </w:numPr>
        <w:tabs>
          <w:tab w:val="left" w:pos="1985"/>
        </w:tabs>
        <w:autoSpaceDE w:val="0"/>
        <w:autoSpaceDN w:val="0"/>
        <w:adjustRightInd w:val="0"/>
        <w:spacing w:before="120" w:after="0"/>
        <w:ind w:left="1984" w:hanging="544"/>
        <w:jc w:val="both"/>
        <w:rPr>
          <w:rFonts w:cs="Arial"/>
          <w:szCs w:val="22"/>
        </w:rPr>
      </w:pPr>
      <w:bookmarkStart w:id="63" w:name="_DV_C887"/>
      <w:bookmarkEnd w:id="62"/>
      <w:r w:rsidRPr="00B96B53">
        <w:rPr>
          <w:rStyle w:val="DeltaViewInsertion"/>
          <w:rFonts w:cs="Arial"/>
          <w:color w:val="auto"/>
          <w:szCs w:val="22"/>
          <w:u w:val="none"/>
        </w:rPr>
        <w:t xml:space="preserve">in </w:t>
      </w:r>
      <w:r w:rsidR="001E675B">
        <w:rPr>
          <w:rStyle w:val="DeltaViewInsertion"/>
          <w:rFonts w:cs="Arial"/>
          <w:color w:val="auto"/>
          <w:szCs w:val="22"/>
          <w:u w:val="none"/>
        </w:rPr>
        <w:t>The Company</w:t>
      </w:r>
      <w:r w:rsidRPr="00B96B53">
        <w:rPr>
          <w:rStyle w:val="DeltaViewInsertion"/>
          <w:rFonts w:cs="Arial"/>
          <w:color w:val="auto"/>
          <w:szCs w:val="22"/>
          <w:u w:val="none"/>
        </w:rPr>
        <w:t>’s reasonable opinion</w:t>
      </w:r>
      <w:r w:rsidR="007C6944">
        <w:rPr>
          <w:rStyle w:val="DeltaViewInsertion"/>
          <w:rFonts w:cs="Arial"/>
          <w:color w:val="auto"/>
          <w:szCs w:val="22"/>
          <w:u w:val="none"/>
        </w:rPr>
        <w:t>,</w:t>
      </w:r>
      <w:r w:rsidRPr="00B96B53">
        <w:rPr>
          <w:rStyle w:val="DeltaViewInsertion"/>
          <w:rFonts w:cs="Arial"/>
          <w:color w:val="auto"/>
          <w:szCs w:val="22"/>
          <w:u w:val="none"/>
        </w:rPr>
        <w:t xml:space="preserve"> the solution does not unreasonably add a significant delay between tests or impede the volume of testing which can take place on the day.</w:t>
      </w:r>
      <w:bookmarkEnd w:id="63"/>
    </w:p>
    <w:p w14:paraId="0DD309A2" w14:textId="77777777" w:rsidR="00B96B53" w:rsidRPr="008C1B6D" w:rsidRDefault="00B96B53" w:rsidP="008C1B6D">
      <w:pPr>
        <w:pStyle w:val="Heading3"/>
        <w:keepLines/>
        <w:tabs>
          <w:tab w:val="clear" w:pos="0"/>
          <w:tab w:val="num" w:pos="900"/>
        </w:tabs>
        <w:ind w:left="900" w:hanging="900"/>
        <w:jc w:val="both"/>
        <w:rPr>
          <w:rFonts w:cs="Arial"/>
          <w:szCs w:val="22"/>
        </w:rPr>
      </w:pPr>
      <w:bookmarkStart w:id="64" w:name="_DV_C888"/>
      <w:r w:rsidRPr="00B96B53">
        <w:rPr>
          <w:rStyle w:val="DeltaViewInsertion"/>
          <w:rFonts w:cs="Arial"/>
          <w:color w:val="auto"/>
          <w:szCs w:val="22"/>
          <w:u w:val="none"/>
        </w:rPr>
        <w:t xml:space="preserve">The transducers connected to current and voltage transformers shall meet the following specification </w:t>
      </w:r>
      <w:bookmarkStart w:id="65" w:name="_DV_C889"/>
      <w:bookmarkEnd w:id="64"/>
    </w:p>
    <w:p w14:paraId="7425514F" w14:textId="77777777" w:rsidR="00B96B53" w:rsidRPr="00B96B53" w:rsidRDefault="00B96B53" w:rsidP="00FE4D86">
      <w:pPr>
        <w:widowControl w:val="0"/>
        <w:numPr>
          <w:ilvl w:val="0"/>
          <w:numId w:val="14"/>
        </w:numPr>
        <w:tabs>
          <w:tab w:val="clear" w:pos="2880"/>
          <w:tab w:val="num" w:pos="1843"/>
        </w:tabs>
        <w:autoSpaceDE w:val="0"/>
        <w:autoSpaceDN w:val="0"/>
        <w:adjustRightInd w:val="0"/>
        <w:spacing w:before="120" w:after="0"/>
        <w:ind w:left="1843" w:hanging="851"/>
        <w:jc w:val="both"/>
        <w:rPr>
          <w:rFonts w:cs="Arial"/>
          <w:szCs w:val="22"/>
        </w:rPr>
      </w:pPr>
      <w:bookmarkStart w:id="66" w:name="_DV_C890"/>
      <w:bookmarkEnd w:id="65"/>
      <w:r w:rsidRPr="00B96B53">
        <w:rPr>
          <w:rStyle w:val="DeltaViewInsertion"/>
          <w:rFonts w:cs="Arial"/>
          <w:color w:val="auto"/>
          <w:szCs w:val="22"/>
          <w:u w:val="none"/>
        </w:rPr>
        <w:t>The transducer(s) shall be permanently installed at the location of the Interface Point to easily allow safe testing at any point in the future, and to avoid a requirement for recalibration of the current transformers and voltage transformers.</w:t>
      </w:r>
      <w:bookmarkEnd w:id="66"/>
    </w:p>
    <w:p w14:paraId="56AD2C26" w14:textId="77777777" w:rsidR="00B96B53" w:rsidRPr="00B96B53" w:rsidRDefault="00B96B53" w:rsidP="00FE4D86">
      <w:pPr>
        <w:widowControl w:val="0"/>
        <w:numPr>
          <w:ilvl w:val="0"/>
          <w:numId w:val="14"/>
        </w:numPr>
        <w:tabs>
          <w:tab w:val="clear" w:pos="2880"/>
          <w:tab w:val="num" w:pos="1843"/>
        </w:tabs>
        <w:autoSpaceDE w:val="0"/>
        <w:autoSpaceDN w:val="0"/>
        <w:adjustRightInd w:val="0"/>
        <w:spacing w:before="120" w:after="0"/>
        <w:ind w:left="1843" w:hanging="851"/>
        <w:jc w:val="both"/>
        <w:rPr>
          <w:rFonts w:cs="Arial"/>
          <w:szCs w:val="22"/>
        </w:rPr>
      </w:pPr>
      <w:bookmarkStart w:id="67" w:name="_DV_C892"/>
      <w:r w:rsidRPr="00B96B53">
        <w:rPr>
          <w:rStyle w:val="DeltaViewInsertion"/>
          <w:rFonts w:cs="Arial"/>
          <w:color w:val="auto"/>
          <w:szCs w:val="22"/>
          <w:u w:val="none"/>
        </w:rPr>
        <w:t>The transducer(s) should be directly connected to the metering quality current transformers and voltage transformers or similar.</w:t>
      </w:r>
      <w:bookmarkEnd w:id="67"/>
    </w:p>
    <w:p w14:paraId="4C838FBC" w14:textId="77777777" w:rsidR="00B96B53" w:rsidRPr="00B96B53" w:rsidRDefault="00B96B53" w:rsidP="00FE4D86">
      <w:pPr>
        <w:widowControl w:val="0"/>
        <w:numPr>
          <w:ilvl w:val="0"/>
          <w:numId w:val="14"/>
        </w:numPr>
        <w:tabs>
          <w:tab w:val="clear" w:pos="2880"/>
          <w:tab w:val="num" w:pos="1843"/>
        </w:tabs>
        <w:autoSpaceDE w:val="0"/>
        <w:autoSpaceDN w:val="0"/>
        <w:adjustRightInd w:val="0"/>
        <w:spacing w:before="120" w:after="0"/>
        <w:ind w:left="1843" w:hanging="851"/>
        <w:jc w:val="both"/>
        <w:rPr>
          <w:rFonts w:cs="Arial"/>
          <w:szCs w:val="22"/>
        </w:rPr>
      </w:pPr>
      <w:bookmarkStart w:id="68" w:name="_DV_C894"/>
      <w:r w:rsidRPr="00B96B53">
        <w:rPr>
          <w:rStyle w:val="DeltaViewInsertion"/>
          <w:rFonts w:cs="Arial"/>
          <w:color w:val="auto"/>
          <w:szCs w:val="22"/>
          <w:u w:val="none"/>
        </w:rPr>
        <w:t>The transducers shall either have a response time no greater than 50ms to reach 90% of output, or no greater than 300ms to reach 99.5%.</w:t>
      </w:r>
      <w:bookmarkEnd w:id="68"/>
    </w:p>
    <w:p w14:paraId="6E2E08A5" w14:textId="77777777" w:rsidR="00B96B53" w:rsidRPr="00B96B53" w:rsidRDefault="00B96B53" w:rsidP="00B96B53">
      <w:pPr>
        <w:widowControl w:val="0"/>
        <w:rPr>
          <w:rFonts w:cs="Arial"/>
          <w:szCs w:val="22"/>
        </w:rPr>
      </w:pPr>
    </w:p>
    <w:p w14:paraId="770E8A9D" w14:textId="00EBBE26" w:rsidR="00B96B53" w:rsidRDefault="001B7B7A" w:rsidP="006D4C04">
      <w:pPr>
        <w:pStyle w:val="Heading3"/>
        <w:keepLines/>
        <w:tabs>
          <w:tab w:val="clear" w:pos="0"/>
          <w:tab w:val="num" w:pos="900"/>
        </w:tabs>
        <w:ind w:left="900" w:hanging="900"/>
        <w:jc w:val="both"/>
        <w:rPr>
          <w:rStyle w:val="DeltaViewInsertion"/>
          <w:rFonts w:cs="Arial"/>
          <w:color w:val="auto"/>
          <w:szCs w:val="22"/>
          <w:u w:val="none"/>
        </w:rPr>
      </w:pPr>
      <w:bookmarkStart w:id="69" w:name="_DV_C896"/>
      <w:r>
        <w:rPr>
          <w:rStyle w:val="DeltaViewInsertion"/>
          <w:rFonts w:cs="Arial"/>
          <w:color w:val="auto"/>
          <w:szCs w:val="22"/>
          <w:u w:val="none"/>
        </w:rPr>
        <w:t>I</w:t>
      </w:r>
      <w:r w:rsidR="007C6944">
        <w:rPr>
          <w:rStyle w:val="DeltaViewInsertion"/>
          <w:rFonts w:cs="Arial"/>
          <w:color w:val="auto"/>
          <w:szCs w:val="22"/>
          <w:u w:val="none"/>
        </w:rPr>
        <w:t>n advance of</w:t>
      </w:r>
      <w:r w:rsidR="00B96B53" w:rsidRPr="00B96B53">
        <w:rPr>
          <w:rStyle w:val="DeltaViewInsertion"/>
          <w:rFonts w:cs="Arial"/>
          <w:color w:val="auto"/>
          <w:szCs w:val="22"/>
          <w:u w:val="none"/>
        </w:rPr>
        <w:t xml:space="preserve"> </w:t>
      </w:r>
      <w:r w:rsidR="007C6944">
        <w:rPr>
          <w:rStyle w:val="DeltaViewInsertion"/>
          <w:rFonts w:cs="Arial"/>
          <w:color w:val="auto"/>
          <w:szCs w:val="22"/>
          <w:u w:val="none"/>
        </w:rPr>
        <w:t xml:space="preserve">any </w:t>
      </w:r>
      <w:r w:rsidR="00B96B53" w:rsidRPr="00B96B53">
        <w:rPr>
          <w:rStyle w:val="DeltaViewInsertion"/>
          <w:rFonts w:cs="Arial"/>
          <w:color w:val="auto"/>
          <w:szCs w:val="22"/>
          <w:u w:val="none"/>
        </w:rPr>
        <w:t>testing</w:t>
      </w:r>
      <w:r w:rsidR="007C6944">
        <w:rPr>
          <w:rStyle w:val="DeltaViewInsertion"/>
          <w:rFonts w:cs="Arial"/>
          <w:color w:val="auto"/>
          <w:szCs w:val="22"/>
          <w:u w:val="none"/>
        </w:rPr>
        <w:t xml:space="preserve">, </w:t>
      </w:r>
      <w:r w:rsidR="00B96B53"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00B96B53" w:rsidRPr="00B96B53">
        <w:rPr>
          <w:rStyle w:val="DeltaViewInsertion"/>
          <w:rFonts w:cs="Arial"/>
          <w:color w:val="auto"/>
          <w:szCs w:val="22"/>
          <w:u w:val="none"/>
        </w:rPr>
        <w:t xml:space="preserve"> shall </w:t>
      </w:r>
      <w:r w:rsidR="0024471D">
        <w:rPr>
          <w:rStyle w:val="DeltaViewInsertion"/>
          <w:rFonts w:cs="Arial"/>
          <w:color w:val="auto"/>
          <w:szCs w:val="22"/>
          <w:u w:val="none"/>
        </w:rPr>
        <w:t xml:space="preserve">seek permission </w:t>
      </w:r>
      <w:r w:rsidR="00B11439">
        <w:rPr>
          <w:rStyle w:val="DeltaViewInsertion"/>
          <w:rFonts w:cs="Arial"/>
          <w:color w:val="auto"/>
          <w:szCs w:val="22"/>
          <w:u w:val="none"/>
        </w:rPr>
        <w:t xml:space="preserve">for testing </w:t>
      </w:r>
      <w:r w:rsidR="0024471D">
        <w:rPr>
          <w:rStyle w:val="DeltaViewInsertion"/>
          <w:rFonts w:cs="Arial"/>
          <w:color w:val="auto"/>
          <w:szCs w:val="22"/>
          <w:u w:val="none"/>
        </w:rPr>
        <w:t>from</w:t>
      </w:r>
      <w:r w:rsidR="007C6944">
        <w:rPr>
          <w:rStyle w:val="DeltaViewInsertion"/>
          <w:rFonts w:cs="Arial"/>
          <w:color w:val="auto"/>
          <w:szCs w:val="22"/>
          <w:u w:val="none"/>
        </w:rPr>
        <w:t xml:space="preserve"> </w:t>
      </w:r>
      <w:r w:rsidR="001E675B">
        <w:rPr>
          <w:rStyle w:val="DeltaViewInsertion"/>
          <w:rFonts w:cs="Arial"/>
          <w:color w:val="auto"/>
          <w:szCs w:val="22"/>
          <w:u w:val="none"/>
        </w:rPr>
        <w:t>The Company</w:t>
      </w:r>
      <w:r>
        <w:rPr>
          <w:rStyle w:val="DeltaViewInsertion"/>
          <w:rFonts w:cs="Arial"/>
          <w:color w:val="auto"/>
          <w:szCs w:val="22"/>
          <w:u w:val="none"/>
        </w:rPr>
        <w:t xml:space="preserve"> in accordance with STCP08-3</w:t>
      </w:r>
      <w:r w:rsidR="007C6944">
        <w:rPr>
          <w:rStyle w:val="DeltaViewInsertion"/>
          <w:rFonts w:cs="Arial"/>
          <w:color w:val="auto"/>
          <w:szCs w:val="22"/>
          <w:u w:val="none"/>
        </w:rPr>
        <w:t xml:space="preserve">. </w:t>
      </w:r>
      <w:r>
        <w:rPr>
          <w:rStyle w:val="DeltaViewInsertion"/>
          <w:rFonts w:cs="Arial"/>
          <w:color w:val="auto"/>
          <w:szCs w:val="22"/>
          <w:u w:val="none"/>
        </w:rPr>
        <w:t>In addition to the proposed test procedure t</w:t>
      </w:r>
      <w:r w:rsidR="007C6944">
        <w:rPr>
          <w:rStyle w:val="DeltaViewInsertion"/>
          <w:rFonts w:cs="Arial"/>
          <w:color w:val="auto"/>
          <w:szCs w:val="22"/>
          <w:u w:val="none"/>
        </w:rPr>
        <w:t xml:space="preserve">he notification shall </w:t>
      </w:r>
      <w:r w:rsidR="00B96B53" w:rsidRPr="00B96B53">
        <w:rPr>
          <w:rStyle w:val="DeltaViewInsertion"/>
          <w:rFonts w:cs="Arial"/>
          <w:color w:val="auto"/>
          <w:szCs w:val="22"/>
          <w:u w:val="none"/>
        </w:rPr>
        <w:t>provide an indication of the expected Reactive Power change</w:t>
      </w:r>
      <w:r>
        <w:rPr>
          <w:rStyle w:val="DeltaViewInsertion"/>
          <w:rFonts w:cs="Arial"/>
          <w:color w:val="auto"/>
          <w:szCs w:val="22"/>
          <w:u w:val="none"/>
        </w:rPr>
        <w:t>s arising from the test procedure</w:t>
      </w:r>
      <w:r w:rsidR="00B96B53" w:rsidRPr="00B96B53">
        <w:rPr>
          <w:rStyle w:val="DeltaViewInsertion"/>
          <w:rFonts w:cs="Arial"/>
          <w:color w:val="auto"/>
          <w:szCs w:val="22"/>
          <w:u w:val="none"/>
        </w:rPr>
        <w:t xml:space="preserve"> along with the date and time of </w:t>
      </w:r>
      <w:r w:rsidR="007C6944">
        <w:rPr>
          <w:rStyle w:val="DeltaViewInsertion"/>
          <w:rFonts w:cs="Arial"/>
          <w:color w:val="auto"/>
          <w:szCs w:val="22"/>
          <w:u w:val="none"/>
        </w:rPr>
        <w:t>the</w:t>
      </w:r>
      <w:r w:rsidR="00B96B53" w:rsidRPr="00B96B53">
        <w:rPr>
          <w:rStyle w:val="DeltaViewInsertion"/>
          <w:rFonts w:cs="Arial"/>
          <w:color w:val="auto"/>
          <w:szCs w:val="22"/>
          <w:u w:val="none"/>
        </w:rPr>
        <w:t xml:space="preserve"> testing.</w:t>
      </w:r>
      <w:bookmarkEnd w:id="69"/>
    </w:p>
    <w:p w14:paraId="3DE47F15" w14:textId="77777777" w:rsidR="00210281" w:rsidRPr="00B96B53" w:rsidRDefault="00210281" w:rsidP="00210281">
      <w:pPr>
        <w:pStyle w:val="Heading3"/>
        <w:keepLines/>
        <w:numPr>
          <w:ilvl w:val="0"/>
          <w:numId w:val="0"/>
        </w:numPr>
        <w:ind w:left="900"/>
        <w:jc w:val="both"/>
        <w:rPr>
          <w:rFonts w:cs="Arial"/>
          <w:szCs w:val="22"/>
        </w:rPr>
      </w:pPr>
    </w:p>
    <w:p w14:paraId="32D25D7C" w14:textId="7A9384F8" w:rsidR="00BD2A36" w:rsidRDefault="00BD2A36" w:rsidP="00BD2A36">
      <w:pPr>
        <w:pStyle w:val="Level1Text"/>
      </w:pPr>
      <w:r>
        <w:t>4.1.11</w:t>
      </w:r>
      <w:r>
        <w:tab/>
        <w:t xml:space="preserve">Testing not witnessed by </w:t>
      </w:r>
      <w:r w:rsidR="001E675B">
        <w:rPr>
          <w:bCs/>
        </w:rPr>
        <w:t>The Company</w:t>
      </w:r>
      <w:r>
        <w:t xml:space="preserve"> on-site</w:t>
      </w:r>
    </w:p>
    <w:p w14:paraId="4B591CE9" w14:textId="0F69EBA8" w:rsidR="00BD2A36" w:rsidRDefault="00BD2A36" w:rsidP="00BD2A36">
      <w:pPr>
        <w:pStyle w:val="Level1Text"/>
      </w:pPr>
      <w:r>
        <w:t>4.1.11.1</w:t>
      </w:r>
      <w:r>
        <w:tab/>
        <w:t xml:space="preserve">Where </w:t>
      </w:r>
      <w:proofErr w:type="gramStart"/>
      <w:r w:rsidR="001E675B">
        <w:rPr>
          <w:bCs/>
        </w:rPr>
        <w:t>The</w:t>
      </w:r>
      <w:proofErr w:type="gramEnd"/>
      <w:r w:rsidR="001E675B">
        <w:rPr>
          <w:bCs/>
        </w:rPr>
        <w:t xml:space="preserve"> Company</w:t>
      </w:r>
      <w:r>
        <w:t xml:space="preserve"> has decided not to witness testing on-site, the results shall be submitted to </w:t>
      </w:r>
      <w:r w:rsidR="001E675B">
        <w:rPr>
          <w:bCs/>
        </w:rPr>
        <w:t>The Company</w:t>
      </w:r>
      <w:r>
        <w:t xml:space="preserve"> in spreadsheet format with the signal data in columns arranged as follows. Signal data denoted by “#” is not essential but if not provided the column should remain in place but without values entered. Where two signal names are given in a column these are alternatives related to the type of plant under test.</w:t>
      </w:r>
    </w:p>
    <w:p w14:paraId="34B6FFB2" w14:textId="6D823431" w:rsidR="00BD2A36" w:rsidRDefault="00BD2A36" w:rsidP="00BD2A36">
      <w:pPr>
        <w:pStyle w:val="Level1Text"/>
      </w:pPr>
      <w:r>
        <w:t>4.1.11.2</w:t>
      </w:r>
      <w:r>
        <w:tab/>
        <w:t xml:space="preserve">Where </w:t>
      </w:r>
      <w:proofErr w:type="gramStart"/>
      <w:r w:rsidR="001E675B">
        <w:rPr>
          <w:bCs/>
        </w:rPr>
        <w:t>The</w:t>
      </w:r>
      <w:proofErr w:type="gramEnd"/>
      <w:r w:rsidR="001E675B">
        <w:rPr>
          <w:bCs/>
        </w:rPr>
        <w:t xml:space="preserve"> Company</w:t>
      </w:r>
      <w:r>
        <w:t xml:space="preserve"> has requested addition signals to be recorded prior to the testing these signals shall be placed in columns to the right of the spreadsheet.</w:t>
      </w:r>
    </w:p>
    <w:p w14:paraId="6B7C1C77" w14:textId="77777777" w:rsidR="00BD2A36" w:rsidRDefault="00BD2A36" w:rsidP="00BD2A36">
      <w:pPr>
        <w:pStyle w:val="Level1Text"/>
      </w:pPr>
    </w:p>
    <w:p w14:paraId="135CE20A" w14:textId="77777777" w:rsidR="00BD2A36" w:rsidRDefault="00BD2A36" w:rsidP="00BD2A36">
      <w:pPr>
        <w:pStyle w:val="Level1Text"/>
      </w:pPr>
      <w:r>
        <w:t xml:space="preserve">4.1.11.3 </w:t>
      </w:r>
      <w:r>
        <w:tab/>
        <w:t>Offshore Transmission System Voltage Control &amp; Reactive Capability</w:t>
      </w:r>
    </w:p>
    <w:p w14:paraId="6D58672E" w14:textId="77777777" w:rsidR="00BD2A36" w:rsidRDefault="00BD2A36" w:rsidP="00BD2A36">
      <w:pPr>
        <w:pStyle w:val="Level1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
        <w:gridCol w:w="1028"/>
        <w:gridCol w:w="995"/>
        <w:gridCol w:w="1006"/>
        <w:gridCol w:w="995"/>
        <w:gridCol w:w="1217"/>
        <w:gridCol w:w="961"/>
        <w:gridCol w:w="695"/>
        <w:gridCol w:w="1072"/>
      </w:tblGrid>
      <w:tr w:rsidR="00BD2A36" w14:paraId="1942F5FB"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tcPr>
          <w:p w14:paraId="737B4FD6" w14:textId="77777777" w:rsidR="00BD2A36" w:rsidRDefault="00BD2A36">
            <w:pPr>
              <w:jc w:val="center"/>
            </w:pPr>
          </w:p>
        </w:tc>
        <w:tc>
          <w:tcPr>
            <w:tcW w:w="1028" w:type="dxa"/>
            <w:tcBorders>
              <w:top w:val="single" w:sz="4" w:space="0" w:color="auto"/>
              <w:left w:val="single" w:sz="4" w:space="0" w:color="auto"/>
              <w:bottom w:val="single" w:sz="4" w:space="0" w:color="auto"/>
              <w:right w:val="single" w:sz="4" w:space="0" w:color="auto"/>
            </w:tcBorders>
            <w:shd w:val="clear" w:color="auto" w:fill="FFFFFF"/>
            <w:hideMark/>
          </w:tcPr>
          <w:p w14:paraId="5CB2B5F5" w14:textId="77777777" w:rsidR="00BD2A36" w:rsidRDefault="00BD2A36">
            <w:pPr>
              <w:jc w:val="center"/>
            </w:pPr>
            <w:r>
              <w:t>Col 1</w:t>
            </w:r>
          </w:p>
        </w:tc>
        <w:tc>
          <w:tcPr>
            <w:tcW w:w="995" w:type="dxa"/>
            <w:tcBorders>
              <w:top w:val="single" w:sz="4" w:space="0" w:color="auto"/>
              <w:left w:val="single" w:sz="4" w:space="0" w:color="auto"/>
              <w:bottom w:val="single" w:sz="4" w:space="0" w:color="auto"/>
              <w:right w:val="single" w:sz="4" w:space="0" w:color="auto"/>
            </w:tcBorders>
            <w:shd w:val="clear" w:color="auto" w:fill="FFFFFF"/>
            <w:hideMark/>
          </w:tcPr>
          <w:p w14:paraId="4EFB6387" w14:textId="77777777" w:rsidR="00BD2A36" w:rsidRDefault="00BD2A36">
            <w:pPr>
              <w:jc w:val="center"/>
            </w:pPr>
            <w:r>
              <w:t>Col 2</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14:paraId="1D25FE9F" w14:textId="77777777" w:rsidR="00BD2A36" w:rsidRDefault="00BD2A36">
            <w:pPr>
              <w:jc w:val="center"/>
            </w:pPr>
            <w:r>
              <w:t>Col 3</w:t>
            </w:r>
          </w:p>
        </w:tc>
        <w:tc>
          <w:tcPr>
            <w:tcW w:w="1228" w:type="dxa"/>
            <w:tcBorders>
              <w:top w:val="single" w:sz="4" w:space="0" w:color="auto"/>
              <w:left w:val="single" w:sz="4" w:space="0" w:color="auto"/>
              <w:bottom w:val="single" w:sz="4" w:space="0" w:color="auto"/>
              <w:right w:val="single" w:sz="4" w:space="0" w:color="auto"/>
            </w:tcBorders>
            <w:shd w:val="clear" w:color="auto" w:fill="FFFFFF"/>
            <w:hideMark/>
          </w:tcPr>
          <w:p w14:paraId="55A5E5AA" w14:textId="77777777" w:rsidR="00BD2A36" w:rsidRDefault="00BD2A36">
            <w:pPr>
              <w:jc w:val="center"/>
            </w:pPr>
            <w:r>
              <w:t>Col 4</w:t>
            </w:r>
          </w:p>
        </w:tc>
        <w:tc>
          <w:tcPr>
            <w:tcW w:w="1243" w:type="dxa"/>
            <w:tcBorders>
              <w:top w:val="single" w:sz="4" w:space="0" w:color="auto"/>
              <w:left w:val="single" w:sz="4" w:space="0" w:color="auto"/>
              <w:bottom w:val="single" w:sz="4" w:space="0" w:color="auto"/>
              <w:right w:val="single" w:sz="4" w:space="0" w:color="auto"/>
            </w:tcBorders>
            <w:shd w:val="clear" w:color="auto" w:fill="FFFFFF"/>
            <w:hideMark/>
          </w:tcPr>
          <w:p w14:paraId="586884AC" w14:textId="77777777" w:rsidR="00BD2A36" w:rsidRDefault="00BD2A36">
            <w:pPr>
              <w:jc w:val="center"/>
            </w:pPr>
            <w:r>
              <w:t>Col 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14:paraId="3CB69320" w14:textId="77777777" w:rsidR="00BD2A36" w:rsidRDefault="00BD2A36">
            <w:pPr>
              <w:jc w:val="center"/>
            </w:pPr>
            <w:r>
              <w:t>Col 6</w:t>
            </w:r>
          </w:p>
        </w:tc>
        <w:tc>
          <w:tcPr>
            <w:tcW w:w="906" w:type="dxa"/>
            <w:tcBorders>
              <w:top w:val="single" w:sz="4" w:space="0" w:color="auto"/>
              <w:left w:val="single" w:sz="4" w:space="0" w:color="auto"/>
              <w:bottom w:val="single" w:sz="4" w:space="0" w:color="auto"/>
              <w:right w:val="single" w:sz="4" w:space="0" w:color="auto"/>
            </w:tcBorders>
            <w:shd w:val="clear" w:color="auto" w:fill="FFFFFF"/>
            <w:hideMark/>
          </w:tcPr>
          <w:p w14:paraId="433707E5" w14:textId="77777777" w:rsidR="00BD2A36" w:rsidRDefault="00BD2A36">
            <w:pPr>
              <w:jc w:val="center"/>
            </w:pPr>
            <w:r>
              <w:t>Col 7</w:t>
            </w:r>
          </w:p>
        </w:tc>
        <w:tc>
          <w:tcPr>
            <w:tcW w:w="1072" w:type="dxa"/>
            <w:tcBorders>
              <w:top w:val="single" w:sz="4" w:space="0" w:color="auto"/>
              <w:left w:val="single" w:sz="4" w:space="0" w:color="auto"/>
              <w:bottom w:val="single" w:sz="4" w:space="0" w:color="auto"/>
              <w:right w:val="single" w:sz="4" w:space="0" w:color="auto"/>
            </w:tcBorders>
            <w:shd w:val="clear" w:color="auto" w:fill="FFFFFF"/>
            <w:hideMark/>
          </w:tcPr>
          <w:p w14:paraId="3136AACB" w14:textId="77777777" w:rsidR="00BD2A36" w:rsidRDefault="00BD2A36">
            <w:pPr>
              <w:jc w:val="center"/>
            </w:pPr>
            <w:r>
              <w:t>Col 8</w:t>
            </w:r>
          </w:p>
        </w:tc>
      </w:tr>
      <w:tr w:rsidR="00BD2A36" w14:paraId="02A3676C"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hideMark/>
          </w:tcPr>
          <w:p w14:paraId="38E3558E" w14:textId="77777777" w:rsidR="00BD2A36" w:rsidRDefault="00BD2A36">
            <w:pPr>
              <w:jc w:val="center"/>
            </w:pPr>
            <w:r>
              <w:t>1</w:t>
            </w:r>
          </w:p>
        </w:tc>
        <w:tc>
          <w:tcPr>
            <w:tcW w:w="1028" w:type="dxa"/>
            <w:tcBorders>
              <w:top w:val="single" w:sz="4" w:space="0" w:color="auto"/>
              <w:left w:val="single" w:sz="4" w:space="0" w:color="auto"/>
              <w:bottom w:val="single" w:sz="4" w:space="0" w:color="auto"/>
              <w:right w:val="single" w:sz="4" w:space="0" w:color="auto"/>
            </w:tcBorders>
          </w:tcPr>
          <w:p w14:paraId="04560B58" w14:textId="77777777" w:rsidR="00BD2A36" w:rsidRDefault="00BD2A36">
            <w:pPr>
              <w:jc w:val="center"/>
            </w:pPr>
            <w:r>
              <w:t>Time</w:t>
            </w:r>
          </w:p>
          <w:p w14:paraId="73FDF1E0" w14:textId="77777777" w:rsidR="00BD2A36" w:rsidRDefault="00BD2A36">
            <w:pPr>
              <w:jc w:val="center"/>
            </w:pPr>
          </w:p>
        </w:tc>
        <w:tc>
          <w:tcPr>
            <w:tcW w:w="995" w:type="dxa"/>
            <w:tcBorders>
              <w:top w:val="single" w:sz="4" w:space="0" w:color="auto"/>
              <w:left w:val="single" w:sz="4" w:space="0" w:color="auto"/>
              <w:bottom w:val="single" w:sz="4" w:space="0" w:color="auto"/>
              <w:right w:val="single" w:sz="4" w:space="0" w:color="auto"/>
            </w:tcBorders>
            <w:hideMark/>
          </w:tcPr>
          <w:p w14:paraId="70352671" w14:textId="77777777" w:rsidR="00BD2A36" w:rsidRDefault="00BD2A36">
            <w:pPr>
              <w:jc w:val="center"/>
            </w:pPr>
            <w:r>
              <w:t>Onshore Interface Point Active Power</w:t>
            </w:r>
          </w:p>
        </w:tc>
        <w:tc>
          <w:tcPr>
            <w:tcW w:w="1006" w:type="dxa"/>
            <w:tcBorders>
              <w:top w:val="single" w:sz="4" w:space="0" w:color="auto"/>
              <w:left w:val="single" w:sz="4" w:space="0" w:color="auto"/>
              <w:bottom w:val="single" w:sz="4" w:space="0" w:color="auto"/>
              <w:right w:val="single" w:sz="4" w:space="0" w:color="auto"/>
            </w:tcBorders>
            <w:hideMark/>
          </w:tcPr>
          <w:p w14:paraId="4210B7DC" w14:textId="77777777" w:rsidR="00BD2A36" w:rsidRDefault="00BD2A36">
            <w:pPr>
              <w:jc w:val="center"/>
            </w:pPr>
            <w:r>
              <w:t>Onshore Interface Point Reactive Power</w:t>
            </w:r>
          </w:p>
        </w:tc>
        <w:tc>
          <w:tcPr>
            <w:tcW w:w="1228" w:type="dxa"/>
            <w:tcBorders>
              <w:top w:val="single" w:sz="4" w:space="0" w:color="auto"/>
              <w:left w:val="single" w:sz="4" w:space="0" w:color="auto"/>
              <w:bottom w:val="single" w:sz="4" w:space="0" w:color="auto"/>
              <w:right w:val="single" w:sz="4" w:space="0" w:color="auto"/>
            </w:tcBorders>
          </w:tcPr>
          <w:p w14:paraId="166A41AD" w14:textId="77777777" w:rsidR="00BD2A36" w:rsidRDefault="00BD2A36">
            <w:pPr>
              <w:jc w:val="center"/>
            </w:pPr>
            <w:r>
              <w:t>Onshore Interface Point Voltage</w:t>
            </w:r>
          </w:p>
          <w:p w14:paraId="056639A8" w14:textId="77777777" w:rsidR="00BD2A36" w:rsidRDefault="00BD2A36">
            <w:pPr>
              <w:jc w:val="center"/>
            </w:pPr>
          </w:p>
        </w:tc>
        <w:tc>
          <w:tcPr>
            <w:tcW w:w="1243" w:type="dxa"/>
            <w:tcBorders>
              <w:top w:val="single" w:sz="4" w:space="0" w:color="auto"/>
              <w:left w:val="single" w:sz="4" w:space="0" w:color="auto"/>
              <w:bottom w:val="single" w:sz="4" w:space="0" w:color="auto"/>
              <w:right w:val="single" w:sz="4" w:space="0" w:color="auto"/>
            </w:tcBorders>
            <w:hideMark/>
          </w:tcPr>
          <w:p w14:paraId="3DBE9129" w14:textId="77777777" w:rsidR="00BD2A36" w:rsidRDefault="00BD2A36">
            <w:pPr>
              <w:jc w:val="center"/>
            </w:pPr>
            <w:r>
              <w:t>Speed /Frequency</w:t>
            </w:r>
          </w:p>
          <w:p w14:paraId="52D3B566" w14:textId="77777777" w:rsidR="00BD2A36" w:rsidRDefault="00BD2A36">
            <w:pPr>
              <w:jc w:val="center"/>
            </w:pPr>
            <w:r>
              <w:t>#</w:t>
            </w:r>
          </w:p>
        </w:tc>
        <w:tc>
          <w:tcPr>
            <w:tcW w:w="1042" w:type="dxa"/>
            <w:tcBorders>
              <w:top w:val="single" w:sz="4" w:space="0" w:color="auto"/>
              <w:left w:val="single" w:sz="4" w:space="0" w:color="auto"/>
              <w:bottom w:val="single" w:sz="4" w:space="0" w:color="auto"/>
              <w:right w:val="single" w:sz="4" w:space="0" w:color="auto"/>
            </w:tcBorders>
            <w:hideMark/>
          </w:tcPr>
          <w:p w14:paraId="1EE2EC4A" w14:textId="77777777" w:rsidR="00BD2A36" w:rsidRDefault="00BD2A36">
            <w:pPr>
              <w:jc w:val="center"/>
            </w:pPr>
            <w:r>
              <w:t>Freq Injection</w:t>
            </w:r>
          </w:p>
          <w:p w14:paraId="028F8B62" w14:textId="77777777" w:rsidR="00BD2A36" w:rsidRDefault="00BD2A36">
            <w:pPr>
              <w:jc w:val="center"/>
            </w:pPr>
            <w:r>
              <w:t xml:space="preserve"># </w:t>
            </w:r>
          </w:p>
        </w:tc>
        <w:tc>
          <w:tcPr>
            <w:tcW w:w="906" w:type="dxa"/>
            <w:tcBorders>
              <w:top w:val="single" w:sz="4" w:space="0" w:color="auto"/>
              <w:left w:val="single" w:sz="4" w:space="0" w:color="auto"/>
              <w:bottom w:val="single" w:sz="4" w:space="0" w:color="auto"/>
              <w:right w:val="single" w:sz="4" w:space="0" w:color="auto"/>
            </w:tcBorders>
            <w:hideMark/>
          </w:tcPr>
          <w:p w14:paraId="57E2E06E" w14:textId="77777777" w:rsidR="00BD2A36" w:rsidRDefault="00BD2A36">
            <w:pPr>
              <w:jc w:val="center"/>
            </w:pPr>
            <w:r>
              <w:t>Logic / Test Start</w:t>
            </w:r>
          </w:p>
          <w:p w14:paraId="35C8ADC9" w14:textId="77777777" w:rsidR="00BD2A36" w:rsidRDefault="00BD2A36">
            <w:pPr>
              <w:jc w:val="center"/>
            </w:pPr>
            <w:r>
              <w:t>#</w:t>
            </w:r>
          </w:p>
        </w:tc>
        <w:tc>
          <w:tcPr>
            <w:tcW w:w="1072" w:type="dxa"/>
            <w:tcBorders>
              <w:top w:val="single" w:sz="4" w:space="0" w:color="auto"/>
              <w:left w:val="single" w:sz="4" w:space="0" w:color="auto"/>
              <w:bottom w:val="single" w:sz="4" w:space="0" w:color="auto"/>
              <w:right w:val="single" w:sz="4" w:space="0" w:color="auto"/>
            </w:tcBorders>
          </w:tcPr>
          <w:p w14:paraId="6EBFCFFC" w14:textId="77777777" w:rsidR="00BD2A36" w:rsidRDefault="00BD2A36">
            <w:pPr>
              <w:jc w:val="center"/>
            </w:pPr>
            <w:proofErr w:type="spellStart"/>
            <w:r>
              <w:t>Statcom</w:t>
            </w:r>
            <w:proofErr w:type="spellEnd"/>
            <w:r>
              <w:t xml:space="preserve"> or Windfarm Output </w:t>
            </w:r>
          </w:p>
          <w:p w14:paraId="4F9AD9D4" w14:textId="77777777" w:rsidR="00BD2A36" w:rsidRDefault="00BD2A36">
            <w:pPr>
              <w:jc w:val="center"/>
            </w:pPr>
          </w:p>
        </w:tc>
      </w:tr>
      <w:tr w:rsidR="00BD2A36" w14:paraId="0EC7F971"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tcPr>
          <w:p w14:paraId="51C33FB3" w14:textId="77777777" w:rsidR="00BD2A36" w:rsidRDefault="00BD2A36">
            <w:pPr>
              <w:jc w:val="center"/>
            </w:pPr>
          </w:p>
        </w:tc>
        <w:tc>
          <w:tcPr>
            <w:tcW w:w="1028" w:type="dxa"/>
            <w:tcBorders>
              <w:top w:val="single" w:sz="4" w:space="0" w:color="auto"/>
              <w:left w:val="single" w:sz="4" w:space="0" w:color="auto"/>
              <w:bottom w:val="single" w:sz="4" w:space="0" w:color="auto"/>
              <w:right w:val="single" w:sz="4" w:space="0" w:color="auto"/>
            </w:tcBorders>
            <w:shd w:val="clear" w:color="auto" w:fill="FFFFFF"/>
            <w:hideMark/>
          </w:tcPr>
          <w:p w14:paraId="4A6F88FA" w14:textId="77777777" w:rsidR="00BD2A36" w:rsidRDefault="00BD2A36">
            <w:pPr>
              <w:jc w:val="center"/>
            </w:pPr>
            <w:r>
              <w:t>Col 9</w:t>
            </w:r>
          </w:p>
        </w:tc>
        <w:tc>
          <w:tcPr>
            <w:tcW w:w="995" w:type="dxa"/>
            <w:tcBorders>
              <w:top w:val="single" w:sz="4" w:space="0" w:color="auto"/>
              <w:left w:val="single" w:sz="4" w:space="0" w:color="auto"/>
              <w:bottom w:val="single" w:sz="4" w:space="0" w:color="auto"/>
              <w:right w:val="single" w:sz="4" w:space="0" w:color="auto"/>
            </w:tcBorders>
            <w:shd w:val="clear" w:color="auto" w:fill="FFFFFF"/>
            <w:hideMark/>
          </w:tcPr>
          <w:p w14:paraId="33E6AC39" w14:textId="77777777" w:rsidR="00BD2A36" w:rsidRDefault="00BD2A36">
            <w:pPr>
              <w:jc w:val="center"/>
            </w:pPr>
            <w:r>
              <w:t>Col 10</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14:paraId="3369D289" w14:textId="77777777" w:rsidR="00BD2A36" w:rsidRDefault="00BD2A36">
            <w:pPr>
              <w:jc w:val="center"/>
            </w:pPr>
            <w:r>
              <w:t>Col 11</w:t>
            </w:r>
          </w:p>
        </w:tc>
        <w:tc>
          <w:tcPr>
            <w:tcW w:w="1228" w:type="dxa"/>
            <w:tcBorders>
              <w:top w:val="single" w:sz="4" w:space="0" w:color="auto"/>
              <w:left w:val="single" w:sz="4" w:space="0" w:color="auto"/>
              <w:bottom w:val="single" w:sz="4" w:space="0" w:color="auto"/>
              <w:right w:val="single" w:sz="4" w:space="0" w:color="auto"/>
            </w:tcBorders>
            <w:shd w:val="clear" w:color="auto" w:fill="FFFFFF"/>
            <w:hideMark/>
          </w:tcPr>
          <w:p w14:paraId="7DBEA4B6" w14:textId="77777777" w:rsidR="00BD2A36" w:rsidRDefault="00BD2A36">
            <w:pPr>
              <w:jc w:val="center"/>
            </w:pPr>
            <w:r>
              <w:t>Col 12</w:t>
            </w:r>
          </w:p>
        </w:tc>
        <w:tc>
          <w:tcPr>
            <w:tcW w:w="1243" w:type="dxa"/>
            <w:tcBorders>
              <w:top w:val="single" w:sz="4" w:space="0" w:color="auto"/>
              <w:left w:val="single" w:sz="4" w:space="0" w:color="auto"/>
              <w:bottom w:val="single" w:sz="4" w:space="0" w:color="auto"/>
              <w:right w:val="single" w:sz="4" w:space="0" w:color="auto"/>
            </w:tcBorders>
            <w:shd w:val="clear" w:color="auto" w:fill="FFFFFF"/>
            <w:hideMark/>
          </w:tcPr>
          <w:p w14:paraId="15C1DD3F" w14:textId="77777777" w:rsidR="00BD2A36" w:rsidRDefault="00BD2A36">
            <w:pPr>
              <w:jc w:val="center"/>
            </w:pPr>
            <w:r>
              <w:t>Col 13</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14:paraId="49516891" w14:textId="77777777" w:rsidR="00BD2A36" w:rsidRDefault="00BD2A36">
            <w:pPr>
              <w:jc w:val="center"/>
            </w:pPr>
            <w:r>
              <w:t>Col 14</w:t>
            </w:r>
          </w:p>
        </w:tc>
        <w:tc>
          <w:tcPr>
            <w:tcW w:w="906" w:type="dxa"/>
            <w:tcBorders>
              <w:top w:val="single" w:sz="4" w:space="0" w:color="auto"/>
              <w:left w:val="single" w:sz="4" w:space="0" w:color="auto"/>
              <w:bottom w:val="single" w:sz="4" w:space="0" w:color="auto"/>
              <w:right w:val="single" w:sz="4" w:space="0" w:color="auto"/>
            </w:tcBorders>
            <w:shd w:val="clear" w:color="auto" w:fill="FFFFFF"/>
            <w:hideMark/>
          </w:tcPr>
          <w:p w14:paraId="532562BC" w14:textId="77777777" w:rsidR="00BD2A36" w:rsidRDefault="00BD2A36">
            <w:pPr>
              <w:jc w:val="center"/>
            </w:pPr>
            <w:r>
              <w:t>Col 15</w:t>
            </w:r>
          </w:p>
        </w:tc>
        <w:tc>
          <w:tcPr>
            <w:tcW w:w="1072" w:type="dxa"/>
            <w:tcBorders>
              <w:top w:val="single" w:sz="4" w:space="0" w:color="auto"/>
              <w:left w:val="single" w:sz="4" w:space="0" w:color="auto"/>
              <w:bottom w:val="single" w:sz="4" w:space="0" w:color="auto"/>
              <w:right w:val="single" w:sz="4" w:space="0" w:color="auto"/>
            </w:tcBorders>
            <w:shd w:val="clear" w:color="auto" w:fill="FFFFFF"/>
            <w:hideMark/>
          </w:tcPr>
          <w:p w14:paraId="5C499AE4" w14:textId="77777777" w:rsidR="00BD2A36" w:rsidRDefault="00BD2A36">
            <w:pPr>
              <w:jc w:val="center"/>
            </w:pPr>
            <w:r>
              <w:t>Col 16</w:t>
            </w:r>
          </w:p>
        </w:tc>
      </w:tr>
      <w:tr w:rsidR="00BD2A36" w14:paraId="18760A6A"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hideMark/>
          </w:tcPr>
          <w:p w14:paraId="28B92B02" w14:textId="77777777" w:rsidR="00BD2A36" w:rsidRDefault="00BD2A36">
            <w:pPr>
              <w:jc w:val="center"/>
            </w:pPr>
            <w:r>
              <w:t>1</w:t>
            </w:r>
          </w:p>
        </w:tc>
        <w:tc>
          <w:tcPr>
            <w:tcW w:w="1028" w:type="dxa"/>
            <w:tcBorders>
              <w:top w:val="single" w:sz="4" w:space="0" w:color="auto"/>
              <w:left w:val="single" w:sz="4" w:space="0" w:color="auto"/>
              <w:bottom w:val="single" w:sz="4" w:space="0" w:color="auto"/>
              <w:right w:val="single" w:sz="4" w:space="0" w:color="auto"/>
            </w:tcBorders>
            <w:hideMark/>
          </w:tcPr>
          <w:p w14:paraId="62B3C617" w14:textId="77777777" w:rsidR="00BD2A36" w:rsidRDefault="00BD2A36">
            <w:pPr>
              <w:jc w:val="center"/>
            </w:pPr>
            <w:r>
              <w:t>Power Available</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5C33C72" w14:textId="77777777" w:rsidR="00BD2A36" w:rsidRDefault="00BD2A36">
            <w:pPr>
              <w:jc w:val="center"/>
            </w:pPr>
            <w:r>
              <w:t>Wind Speed</w:t>
            </w:r>
          </w:p>
          <w:p w14:paraId="4DF29DF5" w14:textId="77777777" w:rsidR="00BD2A36" w:rsidRDefault="00BD2A36">
            <w:pPr>
              <w:jc w:val="center"/>
            </w:pPr>
            <w:r>
              <w:t>m/s</w:t>
            </w:r>
          </w:p>
        </w:tc>
        <w:tc>
          <w:tcPr>
            <w:tcW w:w="1006" w:type="dxa"/>
            <w:vMerge w:val="restart"/>
            <w:tcBorders>
              <w:top w:val="single" w:sz="4" w:space="0" w:color="auto"/>
              <w:left w:val="single" w:sz="4" w:space="0" w:color="auto"/>
              <w:bottom w:val="single" w:sz="4" w:space="0" w:color="auto"/>
              <w:right w:val="single" w:sz="4" w:space="0" w:color="auto"/>
            </w:tcBorders>
            <w:vAlign w:val="center"/>
            <w:hideMark/>
          </w:tcPr>
          <w:p w14:paraId="6FA290D9" w14:textId="77777777" w:rsidR="00BD2A36" w:rsidRDefault="00BD2A36">
            <w:pPr>
              <w:jc w:val="center"/>
            </w:pPr>
            <w:r>
              <w:t>Wind Direction</w:t>
            </w: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14:paraId="4A9BD4A9" w14:textId="77777777" w:rsidR="00BD2A36" w:rsidRDefault="00BD2A36">
            <w:pPr>
              <w:jc w:val="center"/>
            </w:pPr>
            <w:r>
              <w:t>Voltage Setpoint</w:t>
            </w:r>
          </w:p>
        </w:tc>
        <w:tc>
          <w:tcPr>
            <w:tcW w:w="1243" w:type="dxa"/>
            <w:tcBorders>
              <w:top w:val="single" w:sz="4" w:space="0" w:color="auto"/>
              <w:left w:val="single" w:sz="4" w:space="0" w:color="auto"/>
              <w:bottom w:val="single" w:sz="4" w:space="0" w:color="auto"/>
              <w:right w:val="single" w:sz="4" w:space="0" w:color="auto"/>
            </w:tcBorders>
          </w:tcPr>
          <w:p w14:paraId="573A2CBD" w14:textId="77777777" w:rsidR="00BD2A36" w:rsidRDefault="00BD2A36"/>
        </w:tc>
        <w:tc>
          <w:tcPr>
            <w:tcW w:w="1042" w:type="dxa"/>
            <w:tcBorders>
              <w:top w:val="single" w:sz="4" w:space="0" w:color="auto"/>
              <w:left w:val="single" w:sz="4" w:space="0" w:color="auto"/>
              <w:bottom w:val="single" w:sz="4" w:space="0" w:color="auto"/>
              <w:right w:val="single" w:sz="4" w:space="0" w:color="auto"/>
            </w:tcBorders>
          </w:tcPr>
          <w:p w14:paraId="6DD3243A" w14:textId="77777777" w:rsidR="00BD2A36" w:rsidRDefault="00BD2A36"/>
        </w:tc>
        <w:tc>
          <w:tcPr>
            <w:tcW w:w="906" w:type="dxa"/>
            <w:tcBorders>
              <w:top w:val="single" w:sz="4" w:space="0" w:color="auto"/>
              <w:left w:val="single" w:sz="4" w:space="0" w:color="auto"/>
              <w:bottom w:val="single" w:sz="4" w:space="0" w:color="auto"/>
              <w:right w:val="single" w:sz="4" w:space="0" w:color="auto"/>
            </w:tcBorders>
          </w:tcPr>
          <w:p w14:paraId="5821AF8B" w14:textId="77777777" w:rsidR="00BD2A36" w:rsidRDefault="00BD2A36"/>
        </w:tc>
        <w:tc>
          <w:tcPr>
            <w:tcW w:w="1072" w:type="dxa"/>
            <w:tcBorders>
              <w:top w:val="single" w:sz="4" w:space="0" w:color="auto"/>
              <w:left w:val="single" w:sz="4" w:space="0" w:color="auto"/>
              <w:bottom w:val="single" w:sz="4" w:space="0" w:color="auto"/>
              <w:right w:val="single" w:sz="4" w:space="0" w:color="auto"/>
            </w:tcBorders>
          </w:tcPr>
          <w:p w14:paraId="1F5845AF" w14:textId="77777777" w:rsidR="00BD2A36" w:rsidRDefault="00BD2A36"/>
        </w:tc>
      </w:tr>
      <w:tr w:rsidR="00BD2A36" w14:paraId="4BFF3342"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hideMark/>
          </w:tcPr>
          <w:p w14:paraId="037A550F" w14:textId="77777777" w:rsidR="00BD2A36" w:rsidRDefault="00BD2A36">
            <w:pPr>
              <w:jc w:val="center"/>
            </w:pPr>
            <w:r>
              <w:t>2</w:t>
            </w:r>
          </w:p>
        </w:tc>
        <w:tc>
          <w:tcPr>
            <w:tcW w:w="1028" w:type="dxa"/>
            <w:tcBorders>
              <w:top w:val="single" w:sz="4" w:space="0" w:color="auto"/>
              <w:left w:val="single" w:sz="4" w:space="0" w:color="auto"/>
              <w:bottom w:val="single" w:sz="4" w:space="0" w:color="auto"/>
              <w:right w:val="single" w:sz="4" w:space="0" w:color="auto"/>
            </w:tcBorders>
            <w:hideMark/>
          </w:tcPr>
          <w:p w14:paraId="071DDE0B" w14:textId="77777777" w:rsidR="00BD2A36" w:rsidRDefault="00BD2A36">
            <w:pPr>
              <w:jc w:val="center"/>
            </w:pPr>
            <w:r>
              <w:t>State of Charge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C0B50" w14:textId="77777777" w:rsidR="00BD2A36" w:rsidRDefault="00BD2A36">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AC232" w14:textId="77777777" w:rsidR="00BD2A36" w:rsidRDefault="00BD2A36">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E8D29A" w14:textId="77777777" w:rsidR="00BD2A36" w:rsidRDefault="00BD2A36">
            <w:pPr>
              <w:spacing w:after="0"/>
            </w:pPr>
          </w:p>
        </w:tc>
        <w:tc>
          <w:tcPr>
            <w:tcW w:w="1243" w:type="dxa"/>
            <w:tcBorders>
              <w:top w:val="single" w:sz="4" w:space="0" w:color="auto"/>
              <w:left w:val="single" w:sz="4" w:space="0" w:color="auto"/>
              <w:bottom w:val="single" w:sz="4" w:space="0" w:color="auto"/>
              <w:right w:val="single" w:sz="4" w:space="0" w:color="auto"/>
            </w:tcBorders>
          </w:tcPr>
          <w:p w14:paraId="1AE44101" w14:textId="77777777" w:rsidR="00BD2A36" w:rsidRDefault="00BD2A36"/>
        </w:tc>
        <w:tc>
          <w:tcPr>
            <w:tcW w:w="1042" w:type="dxa"/>
            <w:tcBorders>
              <w:top w:val="single" w:sz="4" w:space="0" w:color="auto"/>
              <w:left w:val="single" w:sz="4" w:space="0" w:color="auto"/>
              <w:bottom w:val="single" w:sz="4" w:space="0" w:color="auto"/>
              <w:right w:val="single" w:sz="4" w:space="0" w:color="auto"/>
            </w:tcBorders>
          </w:tcPr>
          <w:p w14:paraId="419E7BC9" w14:textId="77777777" w:rsidR="00BD2A36" w:rsidRDefault="00BD2A36"/>
        </w:tc>
        <w:tc>
          <w:tcPr>
            <w:tcW w:w="906" w:type="dxa"/>
            <w:tcBorders>
              <w:top w:val="single" w:sz="4" w:space="0" w:color="auto"/>
              <w:left w:val="single" w:sz="4" w:space="0" w:color="auto"/>
              <w:bottom w:val="single" w:sz="4" w:space="0" w:color="auto"/>
              <w:right w:val="single" w:sz="4" w:space="0" w:color="auto"/>
            </w:tcBorders>
          </w:tcPr>
          <w:p w14:paraId="77FF9F3D" w14:textId="77777777" w:rsidR="00BD2A36" w:rsidRDefault="00BD2A36"/>
        </w:tc>
        <w:tc>
          <w:tcPr>
            <w:tcW w:w="1072" w:type="dxa"/>
            <w:tcBorders>
              <w:top w:val="single" w:sz="4" w:space="0" w:color="auto"/>
              <w:left w:val="single" w:sz="4" w:space="0" w:color="auto"/>
              <w:bottom w:val="single" w:sz="4" w:space="0" w:color="auto"/>
              <w:right w:val="single" w:sz="4" w:space="0" w:color="auto"/>
            </w:tcBorders>
          </w:tcPr>
          <w:p w14:paraId="248CE378" w14:textId="77777777" w:rsidR="00BD2A36" w:rsidRDefault="00BD2A36"/>
        </w:tc>
      </w:tr>
      <w:tr w:rsidR="00BD2A36" w14:paraId="721B87C3" w14:textId="77777777" w:rsidTr="00BD2A36">
        <w:tc>
          <w:tcPr>
            <w:tcW w:w="8848" w:type="dxa"/>
            <w:gridSpan w:val="9"/>
            <w:tcBorders>
              <w:top w:val="single" w:sz="4" w:space="0" w:color="auto"/>
              <w:left w:val="single" w:sz="4" w:space="0" w:color="auto"/>
              <w:bottom w:val="single" w:sz="4" w:space="0" w:color="auto"/>
              <w:right w:val="single" w:sz="4" w:space="0" w:color="auto"/>
            </w:tcBorders>
            <w:shd w:val="clear" w:color="auto" w:fill="C5E0B3"/>
            <w:hideMark/>
          </w:tcPr>
          <w:p w14:paraId="185E3B74" w14:textId="77777777" w:rsidR="00BD2A36" w:rsidRDefault="00BD2A36">
            <w:r>
              <w:t xml:space="preserve"># Columns may be left </w:t>
            </w:r>
            <w:proofErr w:type="gramStart"/>
            <w:r>
              <w:t>blank</w:t>
            </w:r>
            <w:proofErr w:type="gramEnd"/>
            <w:r>
              <w:t xml:space="preserve"> but the column must still be included in the files</w:t>
            </w:r>
          </w:p>
        </w:tc>
      </w:tr>
    </w:tbl>
    <w:p w14:paraId="25342DA4" w14:textId="77777777" w:rsidR="00BD2A36" w:rsidRDefault="00BD2A36" w:rsidP="00BD2A36">
      <w:pPr>
        <w:pStyle w:val="Level1Text"/>
      </w:pPr>
    </w:p>
    <w:p w14:paraId="5DC7B256" w14:textId="77777777" w:rsidR="00BD2A36" w:rsidRDefault="00BD2A36" w:rsidP="00BD2A36">
      <w:pPr>
        <w:pStyle w:val="Level1Text"/>
      </w:pPr>
      <w:r>
        <w:rPr>
          <w:color w:val="auto"/>
        </w:rPr>
        <w:t>4.</w:t>
      </w:r>
      <w:r>
        <w:t xml:space="preserve">1.12 </w:t>
      </w:r>
      <w:r>
        <w:tab/>
      </w:r>
      <w:proofErr w:type="spellStart"/>
      <w:r>
        <w:t>Logsheet</w:t>
      </w:r>
      <w:proofErr w:type="spellEnd"/>
      <w:r>
        <w:t xml:space="preserve"> </w:t>
      </w:r>
    </w:p>
    <w:p w14:paraId="51116B34" w14:textId="3719236D" w:rsidR="00BD2A36" w:rsidRDefault="00BD2A36" w:rsidP="00BD2A36">
      <w:pPr>
        <w:pStyle w:val="Level1Text"/>
      </w:pPr>
      <w:r>
        <w:rPr>
          <w:color w:val="auto"/>
        </w:rPr>
        <w:t>4.</w:t>
      </w:r>
      <w:r>
        <w:t xml:space="preserve">1.12.1 </w:t>
      </w:r>
      <w:r>
        <w:tab/>
        <w:t xml:space="preserve">Where test results are completed without any presence of </w:t>
      </w:r>
      <w:r w:rsidR="001E675B">
        <w:t>The Company</w:t>
      </w:r>
      <w:r>
        <w:t xml:space="preserve"> but are relied upon as evidence of the compliance they should be accompanied by a </w:t>
      </w:r>
      <w:proofErr w:type="spellStart"/>
      <w:r>
        <w:t>logsheet</w:t>
      </w:r>
      <w:proofErr w:type="spellEnd"/>
      <w:r>
        <w:t>. This sheet should be legible, in English and detail the items as indicated below: Time and Date of test</w:t>
      </w:r>
    </w:p>
    <w:p w14:paraId="244A7B31" w14:textId="77777777" w:rsidR="00BD2A36" w:rsidRDefault="00BD2A36" w:rsidP="001F11AC">
      <w:pPr>
        <w:pStyle w:val="Bullet3"/>
        <w:numPr>
          <w:ilvl w:val="2"/>
          <w:numId w:val="24"/>
        </w:numPr>
      </w:pPr>
      <w:r>
        <w:t xml:space="preserve">Name of </w:t>
      </w:r>
      <w:r>
        <w:rPr>
          <w:bCs/>
        </w:rPr>
        <w:t>Power Station</w:t>
      </w:r>
      <w:r>
        <w:t xml:space="preserve"> and module if applicable. </w:t>
      </w:r>
    </w:p>
    <w:p w14:paraId="5864BD59" w14:textId="77777777" w:rsidR="00BD2A36" w:rsidRDefault="00BD2A36" w:rsidP="001F11AC">
      <w:pPr>
        <w:pStyle w:val="Bullet3"/>
        <w:numPr>
          <w:ilvl w:val="2"/>
          <w:numId w:val="24"/>
        </w:numPr>
      </w:pPr>
      <w:r>
        <w:t>Name of Test engineer(s) and company name.</w:t>
      </w:r>
    </w:p>
    <w:p w14:paraId="2BC0E22A" w14:textId="77777777" w:rsidR="00BD2A36" w:rsidRDefault="00BD2A36" w:rsidP="001F11AC">
      <w:pPr>
        <w:pStyle w:val="Bullet3"/>
        <w:numPr>
          <w:ilvl w:val="2"/>
          <w:numId w:val="24"/>
        </w:numPr>
      </w:pPr>
      <w:r>
        <w:t>Name of OFTO representative(s) and company name.</w:t>
      </w:r>
    </w:p>
    <w:p w14:paraId="21B12F24" w14:textId="77777777" w:rsidR="00BD2A36" w:rsidRDefault="00BD2A36" w:rsidP="001F11AC">
      <w:pPr>
        <w:pStyle w:val="Bullet3"/>
        <w:numPr>
          <w:ilvl w:val="2"/>
          <w:numId w:val="24"/>
        </w:numPr>
      </w:pPr>
      <w:r>
        <w:t>Type of testing being undertake e.g. Voltage Control.</w:t>
      </w:r>
    </w:p>
    <w:p w14:paraId="256A2F4D" w14:textId="77777777" w:rsidR="00BD2A36" w:rsidRDefault="00BD2A36" w:rsidP="001F11AC">
      <w:pPr>
        <w:pStyle w:val="Bullet3"/>
        <w:numPr>
          <w:ilvl w:val="2"/>
          <w:numId w:val="24"/>
        </w:numPr>
      </w:pPr>
      <w:r>
        <w:t>Ambient conditions e.g. temperature, pressure, wind speed, wind direction.</w:t>
      </w:r>
    </w:p>
    <w:p w14:paraId="75A571CA" w14:textId="77777777" w:rsidR="00BD2A36" w:rsidRDefault="00BD2A36" w:rsidP="001F11AC">
      <w:pPr>
        <w:pStyle w:val="Bullet3"/>
        <w:numPr>
          <w:ilvl w:val="2"/>
          <w:numId w:val="24"/>
        </w:numPr>
      </w:pPr>
      <w:r>
        <w:t>Controller settings, e.g. voltage slope, frequency droop, voltage setpoint, UEL &amp; OEL settings</w:t>
      </w:r>
    </w:p>
    <w:p w14:paraId="670B43E6" w14:textId="77777777" w:rsidR="00BD2A36" w:rsidRDefault="00BD2A36" w:rsidP="00BD2A36">
      <w:pPr>
        <w:pStyle w:val="BodyText"/>
        <w:jc w:val="both"/>
      </w:pPr>
    </w:p>
    <w:p w14:paraId="3638AF96" w14:textId="5A70EE87" w:rsidR="00BD2A36" w:rsidRPr="00FD1DBC" w:rsidRDefault="00BD2A36" w:rsidP="00BD2A36">
      <w:pPr>
        <w:pStyle w:val="Level1Text"/>
        <w:rPr>
          <w:color w:val="auto"/>
        </w:rPr>
      </w:pPr>
      <w:r>
        <w:t>4.1.12.2</w:t>
      </w:r>
      <w:r>
        <w:tab/>
        <w:t xml:space="preserve">For each test the following items should be recorded as relevant to the type of </w:t>
      </w:r>
      <w:r w:rsidRPr="00FD1DBC">
        <w:rPr>
          <w:color w:val="auto"/>
        </w:rPr>
        <w:t xml:space="preserve">test being undertaken. Where there is uncertainty on the information to be recorded this should be discussed with </w:t>
      </w:r>
      <w:r w:rsidR="001E675B">
        <w:rPr>
          <w:bCs/>
          <w:color w:val="auto"/>
        </w:rPr>
        <w:t>The Company</w:t>
      </w:r>
      <w:r w:rsidRPr="00FD1DBC">
        <w:rPr>
          <w:color w:val="auto"/>
        </w:rPr>
        <w:t xml:space="preserve"> in advance of the test.</w:t>
      </w:r>
    </w:p>
    <w:p w14:paraId="37B4EFF3" w14:textId="77777777" w:rsidR="00BD2A36" w:rsidRPr="00FD1DBC" w:rsidRDefault="00BD2A36" w:rsidP="00BD2A36">
      <w:pPr>
        <w:pStyle w:val="BodyText"/>
        <w:jc w:val="both"/>
      </w:pPr>
    </w:p>
    <w:p w14:paraId="33660AAE" w14:textId="77777777" w:rsidR="00BD2A36" w:rsidRPr="00FD1DBC" w:rsidRDefault="00BD2A36" w:rsidP="00BD2A36">
      <w:pPr>
        <w:pStyle w:val="Level1Text"/>
        <w:rPr>
          <w:color w:val="auto"/>
        </w:rPr>
      </w:pPr>
      <w:r w:rsidRPr="00FD1DBC">
        <w:rPr>
          <w:color w:val="auto"/>
        </w:rPr>
        <w:t>4.1.12.3</w:t>
      </w:r>
      <w:r w:rsidRPr="00FD1DBC">
        <w:rPr>
          <w:color w:val="auto"/>
        </w:rPr>
        <w:tab/>
        <w:t>Voltage Control Tests</w:t>
      </w:r>
    </w:p>
    <w:p w14:paraId="6CB48109" w14:textId="77777777" w:rsidR="00BD2A36" w:rsidRPr="00FD1DBC" w:rsidRDefault="00BD2A36" w:rsidP="00FE4D86">
      <w:pPr>
        <w:pStyle w:val="Bullet3"/>
        <w:numPr>
          <w:ilvl w:val="2"/>
          <w:numId w:val="21"/>
        </w:numPr>
        <w:ind w:left="1701" w:hanging="283"/>
        <w:rPr>
          <w:color w:val="auto"/>
        </w:rPr>
      </w:pPr>
      <w:r w:rsidRPr="00FD1DBC">
        <w:rPr>
          <w:color w:val="auto"/>
        </w:rPr>
        <w:t>Start time of each test step.</w:t>
      </w:r>
    </w:p>
    <w:p w14:paraId="63C72F94" w14:textId="77777777" w:rsidR="00BD2A36" w:rsidRPr="00FD1DBC" w:rsidRDefault="00BD2A36" w:rsidP="00FE4D86">
      <w:pPr>
        <w:pStyle w:val="Bullet3"/>
        <w:numPr>
          <w:ilvl w:val="2"/>
          <w:numId w:val="21"/>
        </w:numPr>
        <w:ind w:left="1701" w:hanging="283"/>
        <w:rPr>
          <w:color w:val="auto"/>
        </w:rPr>
      </w:pPr>
      <w:r w:rsidRPr="00FD1DBC">
        <w:rPr>
          <w:bCs/>
          <w:color w:val="auto"/>
        </w:rPr>
        <w:t>Active Power</w:t>
      </w:r>
      <w:r w:rsidRPr="00FD1DBC">
        <w:rPr>
          <w:color w:val="auto"/>
        </w:rPr>
        <w:t>.</w:t>
      </w:r>
    </w:p>
    <w:p w14:paraId="6B791D99" w14:textId="77777777" w:rsidR="00BD2A36" w:rsidRPr="00FD1DBC" w:rsidRDefault="00BD2A36" w:rsidP="00FE4D86">
      <w:pPr>
        <w:pStyle w:val="Bullet3"/>
        <w:numPr>
          <w:ilvl w:val="2"/>
          <w:numId w:val="21"/>
        </w:numPr>
        <w:ind w:left="1701" w:hanging="283"/>
        <w:rPr>
          <w:color w:val="auto"/>
        </w:rPr>
      </w:pPr>
      <w:r w:rsidRPr="00FD1DBC">
        <w:rPr>
          <w:bCs/>
          <w:color w:val="auto"/>
        </w:rPr>
        <w:t>Reactive Power</w:t>
      </w:r>
      <w:r w:rsidRPr="00FD1DBC">
        <w:rPr>
          <w:color w:val="auto"/>
        </w:rPr>
        <w:t>.</w:t>
      </w:r>
    </w:p>
    <w:p w14:paraId="207178CF" w14:textId="77777777" w:rsidR="00BD2A36" w:rsidRPr="00FD1DBC" w:rsidRDefault="00BD2A36" w:rsidP="00FE4D86">
      <w:pPr>
        <w:pStyle w:val="Bullet3"/>
        <w:numPr>
          <w:ilvl w:val="2"/>
          <w:numId w:val="21"/>
        </w:numPr>
        <w:ind w:left="1701" w:hanging="283"/>
        <w:rPr>
          <w:color w:val="auto"/>
        </w:rPr>
      </w:pPr>
      <w:r w:rsidRPr="00FD1DBC">
        <w:rPr>
          <w:rFonts w:cs="Arial"/>
          <w:color w:val="auto"/>
        </w:rPr>
        <w:t>Interface Point</w:t>
      </w:r>
      <w:r w:rsidRPr="00FD1DBC">
        <w:rPr>
          <w:color w:val="auto"/>
        </w:rPr>
        <w:t xml:space="preserve"> Voltage.</w:t>
      </w:r>
    </w:p>
    <w:p w14:paraId="3C346B5A" w14:textId="77777777" w:rsidR="00BD2A36" w:rsidRPr="00FD1DBC" w:rsidRDefault="00BD2A36" w:rsidP="00FE4D86">
      <w:pPr>
        <w:pStyle w:val="Bullet3"/>
        <w:numPr>
          <w:ilvl w:val="2"/>
          <w:numId w:val="21"/>
        </w:numPr>
        <w:ind w:left="1701" w:hanging="283"/>
        <w:rPr>
          <w:color w:val="auto"/>
        </w:rPr>
      </w:pPr>
      <w:r w:rsidRPr="00FD1DBC">
        <w:rPr>
          <w:color w:val="auto"/>
        </w:rPr>
        <w:t>Voltage Control Setpoint, if applicable or changed.</w:t>
      </w:r>
    </w:p>
    <w:p w14:paraId="4207207B" w14:textId="77777777" w:rsidR="00BD2A36" w:rsidRPr="00FD1DBC" w:rsidRDefault="00BD2A36" w:rsidP="00FE4D86">
      <w:pPr>
        <w:pStyle w:val="Bullet3"/>
        <w:numPr>
          <w:ilvl w:val="2"/>
          <w:numId w:val="21"/>
        </w:numPr>
        <w:ind w:left="1701" w:hanging="283"/>
        <w:rPr>
          <w:color w:val="auto"/>
        </w:rPr>
      </w:pPr>
      <w:r w:rsidRPr="00FD1DBC">
        <w:rPr>
          <w:color w:val="auto"/>
        </w:rPr>
        <w:t>Voltage Control Slope, if applicable or changed.</w:t>
      </w:r>
    </w:p>
    <w:p w14:paraId="2675DEC9" w14:textId="77777777" w:rsidR="00BD2A36" w:rsidRPr="00FD1DBC" w:rsidRDefault="00BD2A36" w:rsidP="00FE4D86">
      <w:pPr>
        <w:pStyle w:val="Bullet3"/>
        <w:numPr>
          <w:ilvl w:val="2"/>
          <w:numId w:val="21"/>
        </w:numPr>
        <w:ind w:left="1701" w:hanging="283"/>
        <w:rPr>
          <w:rFonts w:cs="Arial"/>
          <w:color w:val="auto"/>
        </w:rPr>
      </w:pPr>
      <w:r w:rsidRPr="00FD1DBC">
        <w:rPr>
          <w:rFonts w:cs="Arial"/>
          <w:color w:val="auto"/>
        </w:rPr>
        <w:t>OFTO transformer tap position or Grid Transformer tap position, as applicable.</w:t>
      </w:r>
    </w:p>
    <w:p w14:paraId="12F07F2B"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bCs/>
          <w:sz w:val="20"/>
        </w:rPr>
      </w:pPr>
      <w:r w:rsidRPr="00FD1DBC">
        <w:rPr>
          <w:rFonts w:ascii="Arial" w:hAnsi="Arial" w:cs="Arial"/>
          <w:sz w:val="20"/>
        </w:rPr>
        <w:t xml:space="preserve">Number of </w:t>
      </w:r>
      <w:r w:rsidRPr="00FD1DBC">
        <w:rPr>
          <w:rFonts w:ascii="Arial" w:hAnsi="Arial" w:cs="Arial"/>
          <w:bCs/>
          <w:sz w:val="20"/>
        </w:rPr>
        <w:t>Power Park Units</w:t>
      </w:r>
      <w:r w:rsidRPr="00FD1DBC">
        <w:rPr>
          <w:rFonts w:ascii="Arial" w:hAnsi="Arial" w:cs="Arial"/>
          <w:sz w:val="20"/>
        </w:rPr>
        <w:t xml:space="preserve"> in service in each </w:t>
      </w:r>
      <w:r w:rsidRPr="00FD1DBC">
        <w:rPr>
          <w:rFonts w:ascii="Arial" w:hAnsi="Arial" w:cs="Arial"/>
          <w:bCs/>
          <w:sz w:val="20"/>
        </w:rPr>
        <w:t>Power Park Module, if applicable.</w:t>
      </w:r>
    </w:p>
    <w:p w14:paraId="2F4B464D"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rPr>
      </w:pPr>
      <w:r w:rsidRPr="00FD1DBC">
        <w:rPr>
          <w:rFonts w:ascii="Arial" w:hAnsi="Arial" w:cs="Arial"/>
          <w:bCs/>
          <w:sz w:val="20"/>
        </w:rPr>
        <w:t>Offshore Grid Entry Point</w:t>
      </w:r>
      <w:r w:rsidRPr="00FD1DBC">
        <w:rPr>
          <w:rFonts w:ascii="Arial" w:hAnsi="Arial" w:cs="Arial"/>
          <w:sz w:val="20"/>
        </w:rPr>
        <w:t xml:space="preserve"> Voltage</w:t>
      </w:r>
      <w:r w:rsidRPr="00FD1DBC">
        <w:rPr>
          <w:rFonts w:ascii="Arial" w:hAnsi="Arial" w:cs="Arial"/>
        </w:rPr>
        <w:t>.</w:t>
      </w:r>
    </w:p>
    <w:p w14:paraId="75D4BBDB" w14:textId="77777777" w:rsidR="00BD2A36" w:rsidRPr="00FD1DBC" w:rsidRDefault="00BD2A36" w:rsidP="00BD2A36">
      <w:pPr>
        <w:pStyle w:val="Bullet1"/>
        <w:tabs>
          <w:tab w:val="clear" w:pos="720"/>
        </w:tabs>
        <w:ind w:left="852" w:firstLine="0"/>
      </w:pPr>
    </w:p>
    <w:p w14:paraId="7D37B020" w14:textId="515869FE" w:rsidR="00BD2A36" w:rsidRPr="00FD1DBC" w:rsidRDefault="00BD2A36" w:rsidP="00BD2A36">
      <w:pPr>
        <w:pStyle w:val="Level1Text"/>
        <w:rPr>
          <w:color w:val="auto"/>
        </w:rPr>
      </w:pPr>
      <w:r w:rsidRPr="00FD1DBC">
        <w:rPr>
          <w:color w:val="auto"/>
        </w:rPr>
        <w:t>4.1.12.</w:t>
      </w:r>
      <w:r w:rsidR="00790572" w:rsidRPr="00FD1DBC">
        <w:rPr>
          <w:color w:val="auto"/>
        </w:rPr>
        <w:t>4</w:t>
      </w:r>
      <w:r w:rsidRPr="00FD1DBC">
        <w:rPr>
          <w:color w:val="auto"/>
        </w:rPr>
        <w:tab/>
        <w:t>Reactive Power Capability Tests</w:t>
      </w:r>
    </w:p>
    <w:p w14:paraId="5C6CA74C"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sz w:val="20"/>
        </w:rPr>
        <w:t>Start time of test.</w:t>
      </w:r>
    </w:p>
    <w:p w14:paraId="4F5AE932"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bCs/>
          <w:sz w:val="20"/>
        </w:rPr>
        <w:t>Active Power</w:t>
      </w:r>
      <w:r w:rsidRPr="00FD1DBC">
        <w:rPr>
          <w:rFonts w:ascii="Arial" w:hAnsi="Arial" w:cs="Arial"/>
          <w:sz w:val="20"/>
        </w:rPr>
        <w:t>.</w:t>
      </w:r>
    </w:p>
    <w:p w14:paraId="6DB11427"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bCs/>
          <w:sz w:val="20"/>
        </w:rPr>
        <w:t>Reactive Power</w:t>
      </w:r>
      <w:r w:rsidRPr="00FD1DBC">
        <w:rPr>
          <w:rFonts w:ascii="Arial" w:hAnsi="Arial" w:cs="Arial"/>
          <w:sz w:val="20"/>
        </w:rPr>
        <w:t>.</w:t>
      </w:r>
    </w:p>
    <w:p w14:paraId="3D5F1913"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sz w:val="20"/>
        </w:rPr>
        <w:t>Interface Point Voltage.</w:t>
      </w:r>
    </w:p>
    <w:p w14:paraId="0451BFF4"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sz w:val="20"/>
        </w:rPr>
        <w:t>OFTO transformer tap position or Grid Transformer tap position as applicable.</w:t>
      </w:r>
    </w:p>
    <w:p w14:paraId="4F3DA325"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sz w:val="20"/>
        </w:rPr>
        <w:t xml:space="preserve">Number of </w:t>
      </w:r>
      <w:r w:rsidRPr="00FD1DBC">
        <w:rPr>
          <w:rFonts w:ascii="Arial" w:hAnsi="Arial" w:cs="Arial"/>
          <w:bCs/>
          <w:sz w:val="20"/>
        </w:rPr>
        <w:t>Power Park Units</w:t>
      </w:r>
      <w:r w:rsidRPr="00FD1DBC">
        <w:rPr>
          <w:rFonts w:ascii="Arial" w:hAnsi="Arial" w:cs="Arial"/>
          <w:sz w:val="20"/>
        </w:rPr>
        <w:t xml:space="preserve"> in service in each </w:t>
      </w:r>
      <w:r w:rsidRPr="00FD1DBC">
        <w:rPr>
          <w:rFonts w:ascii="Arial" w:hAnsi="Arial" w:cs="Arial"/>
          <w:bCs/>
          <w:sz w:val="20"/>
        </w:rPr>
        <w:t>Power Park Module</w:t>
      </w:r>
      <w:r w:rsidRPr="00FD1DBC">
        <w:rPr>
          <w:rFonts w:ascii="Arial" w:hAnsi="Arial" w:cs="Arial"/>
          <w:sz w:val="20"/>
        </w:rPr>
        <w:t>, if applicable.</w:t>
      </w:r>
    </w:p>
    <w:p w14:paraId="0AA8A26E"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bCs/>
          <w:sz w:val="20"/>
        </w:rPr>
        <w:t>Offshore Grid Entry Point</w:t>
      </w:r>
      <w:r w:rsidRPr="00FD1DBC">
        <w:rPr>
          <w:rFonts w:ascii="Arial" w:hAnsi="Arial" w:cs="Arial"/>
          <w:sz w:val="20"/>
        </w:rPr>
        <w:t xml:space="preserve"> Voltage.</w:t>
      </w:r>
    </w:p>
    <w:p w14:paraId="026BFD3A" w14:textId="77777777" w:rsidR="00BD2A36" w:rsidRDefault="00BD2A36" w:rsidP="00BD2A36">
      <w:pPr>
        <w:pStyle w:val="BodyText"/>
        <w:jc w:val="both"/>
      </w:pPr>
    </w:p>
    <w:p w14:paraId="03DE5472" w14:textId="06DC95F8" w:rsidR="00BD2A36" w:rsidRDefault="00BD2A36" w:rsidP="00BD2A36">
      <w:pPr>
        <w:pStyle w:val="Level1Text"/>
      </w:pPr>
      <w:r>
        <w:t>4.1.1</w:t>
      </w:r>
      <w:r w:rsidR="00790572">
        <w:t>3</w:t>
      </w:r>
      <w:r>
        <w:tab/>
        <w:t xml:space="preserve">Material changes during the test period should be recorded e.g. Units tripping / starting, changes to </w:t>
      </w:r>
      <w:proofErr w:type="spellStart"/>
      <w:r>
        <w:t>tapchange</w:t>
      </w:r>
      <w:proofErr w:type="spellEnd"/>
      <w:r>
        <w:t xml:space="preserve"> positions. </w:t>
      </w:r>
    </w:p>
    <w:p w14:paraId="03E89FCD" w14:textId="77777777" w:rsidR="00B96B53" w:rsidRPr="00B96B53" w:rsidRDefault="00B96B53" w:rsidP="00B96B53">
      <w:pPr>
        <w:widowControl w:val="0"/>
        <w:rPr>
          <w:rFonts w:cs="Arial"/>
          <w:szCs w:val="22"/>
        </w:rPr>
      </w:pPr>
    </w:p>
    <w:p w14:paraId="0E472B35" w14:textId="77777777" w:rsidR="00B96B53" w:rsidRPr="00B96B53" w:rsidRDefault="00B96B53" w:rsidP="00987E27">
      <w:pPr>
        <w:pStyle w:val="Heading2"/>
      </w:pPr>
      <w:bookmarkStart w:id="70" w:name="_DV_C899"/>
      <w:r w:rsidRPr="00B96B53">
        <w:rPr>
          <w:rStyle w:val="DeltaViewInsertion"/>
          <w:rFonts w:cs="Arial"/>
          <w:color w:val="auto"/>
          <w:szCs w:val="22"/>
          <w:u w:val="none"/>
        </w:rPr>
        <w:t xml:space="preserve">Pre 20% (or 50MW) Synchronised </w:t>
      </w:r>
      <w:r w:rsidR="00D157B2" w:rsidRPr="00B96B53">
        <w:rPr>
          <w:rStyle w:val="DeltaViewInsertion"/>
          <w:rFonts w:cs="Arial"/>
          <w:color w:val="auto"/>
          <w:szCs w:val="22"/>
          <w:u w:val="none"/>
        </w:rPr>
        <w:t>O</w:t>
      </w:r>
      <w:r w:rsidR="00D157B2">
        <w:rPr>
          <w:rStyle w:val="DeltaViewInsertion"/>
          <w:rFonts w:cs="Arial"/>
          <w:color w:val="auto"/>
          <w:szCs w:val="22"/>
          <w:u w:val="none"/>
        </w:rPr>
        <w:t>ff</w:t>
      </w:r>
      <w:r w:rsidR="00D157B2" w:rsidRPr="00B96B53">
        <w:rPr>
          <w:rStyle w:val="DeltaViewInsertion"/>
          <w:rFonts w:cs="Arial"/>
          <w:color w:val="auto"/>
          <w:szCs w:val="22"/>
          <w:u w:val="none"/>
        </w:rPr>
        <w:t xml:space="preserve">shore </w:t>
      </w:r>
      <w:smartTag w:uri="urn:schemas-microsoft-com:office:smarttags" w:element="place">
        <w:smartTag w:uri="urn:schemas-microsoft-com:office:smarttags" w:element="PlaceName">
          <w:r w:rsidRPr="00B96B53">
            <w:rPr>
              <w:rStyle w:val="DeltaViewInsertion"/>
              <w:rFonts w:cs="Arial"/>
              <w:color w:val="auto"/>
              <w:szCs w:val="22"/>
              <w:u w:val="none"/>
            </w:rPr>
            <w:t>Power</w:t>
          </w:r>
        </w:smartTag>
        <w:r w:rsidRPr="00B96B53">
          <w:rPr>
            <w:rStyle w:val="DeltaViewInsertion"/>
            <w:rFonts w:cs="Arial"/>
            <w:color w:val="auto"/>
            <w:szCs w:val="22"/>
            <w:u w:val="none"/>
          </w:rPr>
          <w:t xml:space="preserve"> </w:t>
        </w:r>
        <w:smartTag w:uri="urn:schemas-microsoft-com:office:smarttags" w:element="PlaceType">
          <w:r w:rsidRPr="00B96B53">
            <w:rPr>
              <w:rStyle w:val="DeltaViewInsertion"/>
              <w:rFonts w:cs="Arial"/>
              <w:color w:val="auto"/>
              <w:szCs w:val="22"/>
              <w:u w:val="none"/>
            </w:rPr>
            <w:t>Park</w:t>
          </w:r>
        </w:smartTag>
      </w:smartTag>
      <w:r w:rsidRPr="00B96B53">
        <w:rPr>
          <w:rStyle w:val="DeltaViewInsertion"/>
          <w:rFonts w:cs="Arial"/>
          <w:color w:val="auto"/>
          <w:szCs w:val="22"/>
          <w:u w:val="none"/>
        </w:rPr>
        <w:t xml:space="preserve"> Module Tests</w:t>
      </w:r>
      <w:bookmarkEnd w:id="70"/>
    </w:p>
    <w:p w14:paraId="5B51386A" w14:textId="77777777" w:rsidR="00B96B53" w:rsidRPr="00B96B53" w:rsidRDefault="00B96B53" w:rsidP="00176D61">
      <w:pPr>
        <w:pStyle w:val="Heading3"/>
        <w:keepLines/>
        <w:numPr>
          <w:ilvl w:val="0"/>
          <w:numId w:val="0"/>
        </w:numPr>
        <w:ind w:firstLine="851"/>
        <w:jc w:val="both"/>
        <w:rPr>
          <w:rFonts w:cs="Arial"/>
          <w:szCs w:val="22"/>
        </w:rPr>
      </w:pPr>
      <w:bookmarkStart w:id="71" w:name="_DV_C900"/>
      <w:r w:rsidRPr="008A7A6D">
        <w:rPr>
          <w:rStyle w:val="DeltaViewInsertion"/>
          <w:rFonts w:cs="Arial"/>
          <w:color w:val="auto"/>
          <w:szCs w:val="22"/>
          <w:u w:val="single"/>
        </w:rPr>
        <w:t>Description of Test</w:t>
      </w:r>
      <w:r w:rsidRPr="00B96B53">
        <w:rPr>
          <w:rStyle w:val="DeltaViewInsertion"/>
          <w:rFonts w:cs="Arial"/>
          <w:color w:val="auto"/>
          <w:szCs w:val="22"/>
          <w:u w:val="none"/>
        </w:rPr>
        <w:t xml:space="preserve">: </w:t>
      </w:r>
      <w:bookmarkEnd w:id="71"/>
    </w:p>
    <w:p w14:paraId="55EE2222" w14:textId="77777777" w:rsidR="00B96B53" w:rsidRPr="00B96B53" w:rsidRDefault="00B96B53" w:rsidP="00841565">
      <w:pPr>
        <w:pStyle w:val="Heading3"/>
        <w:tabs>
          <w:tab w:val="clear" w:pos="0"/>
          <w:tab w:val="num" w:pos="900"/>
        </w:tabs>
        <w:ind w:left="900" w:hanging="900"/>
        <w:jc w:val="both"/>
        <w:rPr>
          <w:rFonts w:cs="Arial"/>
          <w:szCs w:val="22"/>
        </w:rPr>
      </w:pPr>
      <w:bookmarkStart w:id="72" w:name="_DV_C901"/>
      <w:r w:rsidRPr="00B96B53">
        <w:rPr>
          <w:rStyle w:val="DeltaViewInsertion"/>
          <w:rFonts w:cs="Arial"/>
          <w:color w:val="auto"/>
          <w:szCs w:val="22"/>
          <w:u w:val="none"/>
        </w:rPr>
        <w:t xml:space="preserve">Before 20% of the Interface Point </w:t>
      </w:r>
      <w:r w:rsidR="00A075E9">
        <w:rPr>
          <w:rStyle w:val="DeltaViewInsertion"/>
          <w:rFonts w:cs="Arial"/>
          <w:color w:val="auto"/>
          <w:szCs w:val="22"/>
          <w:u w:val="none"/>
        </w:rPr>
        <w:t xml:space="preserve">Capacity </w:t>
      </w:r>
      <w:r w:rsidRPr="00B96B53">
        <w:rPr>
          <w:rStyle w:val="DeltaViewInsertion"/>
          <w:rFonts w:cs="Arial"/>
          <w:color w:val="auto"/>
          <w:szCs w:val="22"/>
          <w:u w:val="none"/>
        </w:rPr>
        <w:t xml:space="preserve">(or 50MW if less) may be used, either voltage control test </w:t>
      </w:r>
      <w:r w:rsidR="0027384D">
        <w:rPr>
          <w:rStyle w:val="DeltaViewInsertion"/>
          <w:rFonts w:cs="Arial"/>
          <w:color w:val="auto"/>
          <w:szCs w:val="22"/>
          <w:u w:val="none"/>
        </w:rPr>
        <w:t xml:space="preserve">described in section </w:t>
      </w:r>
      <w:r w:rsidR="004569B5">
        <w:rPr>
          <w:rStyle w:val="DeltaViewInsertion"/>
          <w:rFonts w:cs="Arial"/>
          <w:color w:val="auto"/>
          <w:szCs w:val="22"/>
          <w:u w:val="none"/>
        </w:rPr>
        <w:t>4.4</w:t>
      </w:r>
      <w:r w:rsidR="00AE0F60">
        <w:rPr>
          <w:rStyle w:val="DeltaViewInsertion"/>
          <w:rFonts w:cs="Arial"/>
          <w:color w:val="auto"/>
          <w:szCs w:val="22"/>
          <w:u w:val="none"/>
        </w:rPr>
        <w:t>.7</w:t>
      </w:r>
      <w:r w:rsidRPr="00B96B53">
        <w:rPr>
          <w:rStyle w:val="DeltaViewInsertion"/>
          <w:rFonts w:cs="Arial"/>
          <w:color w:val="auto"/>
          <w:szCs w:val="22"/>
          <w:u w:val="none"/>
        </w:rPr>
        <w:t>(</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 xml:space="preserve">) or (ii) must be completed. </w:t>
      </w:r>
      <w:bookmarkEnd w:id="72"/>
    </w:p>
    <w:p w14:paraId="2BA05436" w14:textId="77777777" w:rsidR="00B96B53" w:rsidRPr="00B96B53" w:rsidRDefault="00B96B53" w:rsidP="00841565">
      <w:pPr>
        <w:pStyle w:val="Heading3"/>
        <w:numPr>
          <w:ilvl w:val="0"/>
          <w:numId w:val="0"/>
        </w:numPr>
        <w:ind w:left="851"/>
        <w:jc w:val="both"/>
        <w:rPr>
          <w:rFonts w:cs="Arial"/>
          <w:szCs w:val="22"/>
        </w:rPr>
      </w:pPr>
      <w:bookmarkStart w:id="73" w:name="_DV_C902"/>
      <w:r w:rsidRPr="008A7A6D">
        <w:rPr>
          <w:rStyle w:val="DeltaViewInsertion"/>
          <w:rFonts w:cs="Arial"/>
          <w:color w:val="auto"/>
          <w:szCs w:val="22"/>
          <w:u w:val="single"/>
        </w:rPr>
        <w:t>Test Assessment</w:t>
      </w:r>
      <w:r w:rsidRPr="00B96B53">
        <w:rPr>
          <w:rStyle w:val="DeltaViewInsertion"/>
          <w:rFonts w:cs="Arial"/>
          <w:color w:val="auto"/>
          <w:szCs w:val="22"/>
          <w:u w:val="none"/>
        </w:rPr>
        <w:t>:</w:t>
      </w:r>
      <w:bookmarkEnd w:id="73"/>
    </w:p>
    <w:p w14:paraId="40CB57A3" w14:textId="397B9A65" w:rsidR="00B96B53" w:rsidRPr="00B96B53" w:rsidRDefault="00B96B53" w:rsidP="006D4C04">
      <w:pPr>
        <w:pStyle w:val="Heading3"/>
        <w:keepLines/>
        <w:tabs>
          <w:tab w:val="clear" w:pos="0"/>
          <w:tab w:val="num" w:pos="900"/>
        </w:tabs>
        <w:ind w:left="900" w:hanging="900"/>
        <w:jc w:val="both"/>
        <w:rPr>
          <w:rFonts w:cs="Arial"/>
          <w:szCs w:val="22"/>
        </w:rPr>
      </w:pPr>
      <w:bookmarkStart w:id="74" w:name="_DV_C903"/>
      <w:r w:rsidRPr="00B96B53">
        <w:rPr>
          <w:rStyle w:val="DeltaViewInsertion"/>
          <w:rFonts w:cs="Arial"/>
          <w:color w:val="auto"/>
          <w:szCs w:val="22"/>
          <w:u w:val="none"/>
        </w:rPr>
        <w:t xml:space="preserve">This test will be assessed by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against the </w:t>
      </w:r>
      <w:r w:rsidR="003309FF">
        <w:rPr>
          <w:rStyle w:val="DeltaViewInsertion"/>
          <w:rFonts w:cs="Arial"/>
          <w:color w:val="auto"/>
          <w:szCs w:val="22"/>
          <w:u w:val="none"/>
        </w:rPr>
        <w:t>requirements specified</w:t>
      </w:r>
      <w:r w:rsidRPr="00B96B53">
        <w:rPr>
          <w:rStyle w:val="DeltaViewInsertion"/>
          <w:rFonts w:cs="Arial"/>
          <w:color w:val="auto"/>
          <w:szCs w:val="22"/>
          <w:u w:val="none"/>
        </w:rPr>
        <w:t xml:space="preserve"> in STC Section K and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the </w:t>
      </w:r>
      <w:bookmarkEnd w:id="74"/>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w:t>
      </w:r>
      <w:r w:rsidR="003309FF">
        <w:rPr>
          <w:rStyle w:val="DeltaViewInsertion"/>
          <w:rFonts w:cs="Arial"/>
          <w:color w:val="auto"/>
          <w:szCs w:val="22"/>
          <w:u w:val="none"/>
        </w:rPr>
        <w:t xml:space="preserve">in the </w:t>
      </w:r>
      <w:r w:rsidRPr="00B96B53">
        <w:rPr>
          <w:rStyle w:val="DeltaViewInsertion"/>
          <w:rFonts w:cs="Arial"/>
          <w:color w:val="auto"/>
          <w:szCs w:val="22"/>
          <w:u w:val="none"/>
        </w:rPr>
        <w:t>Services Capability Specification</w:t>
      </w:r>
    </w:p>
    <w:p w14:paraId="53EDCEA6" w14:textId="77777777" w:rsidR="00B96B53" w:rsidRPr="00B96B53" w:rsidRDefault="00B96B53" w:rsidP="00987E27">
      <w:pPr>
        <w:pStyle w:val="Heading2"/>
      </w:pPr>
      <w:bookmarkStart w:id="75" w:name="_DV_C913"/>
      <w:r w:rsidRPr="00B96B53">
        <w:rPr>
          <w:rStyle w:val="DeltaViewInsertion"/>
          <w:rFonts w:cs="Arial"/>
          <w:color w:val="auto"/>
          <w:szCs w:val="22"/>
          <w:u w:val="none"/>
        </w:rPr>
        <w:t>Reactive Capability Test</w:t>
      </w:r>
      <w:bookmarkEnd w:id="75"/>
    </w:p>
    <w:p w14:paraId="651D8640" w14:textId="77777777" w:rsidR="00B96B53" w:rsidRPr="002536C7" w:rsidRDefault="00B96B53" w:rsidP="00176D61">
      <w:pPr>
        <w:pStyle w:val="Heading3"/>
        <w:keepLines/>
        <w:numPr>
          <w:ilvl w:val="0"/>
          <w:numId w:val="0"/>
        </w:numPr>
        <w:ind w:left="851"/>
        <w:jc w:val="both"/>
        <w:rPr>
          <w:rFonts w:cs="Arial"/>
          <w:szCs w:val="22"/>
        </w:rPr>
      </w:pPr>
      <w:bookmarkStart w:id="76" w:name="_DV_C914"/>
      <w:r w:rsidRPr="008A7A6D">
        <w:rPr>
          <w:rStyle w:val="DeltaViewInsertion"/>
          <w:rFonts w:cs="Arial"/>
          <w:color w:val="auto"/>
          <w:szCs w:val="22"/>
          <w:u w:val="single"/>
        </w:rPr>
        <w:t>Description of Test</w:t>
      </w:r>
      <w:r w:rsidRPr="00B96B53">
        <w:rPr>
          <w:rStyle w:val="DeltaViewInsertion"/>
          <w:rFonts w:cs="Arial"/>
          <w:color w:val="auto"/>
          <w:szCs w:val="22"/>
          <w:u w:val="none"/>
        </w:rPr>
        <w:t>:</w:t>
      </w:r>
      <w:bookmarkEnd w:id="76"/>
    </w:p>
    <w:p w14:paraId="38B43E2F" w14:textId="77777777" w:rsidR="00B96B53" w:rsidRPr="002536C7" w:rsidRDefault="00B96B53" w:rsidP="002536C7">
      <w:pPr>
        <w:pStyle w:val="Heading3"/>
        <w:keepLines/>
        <w:tabs>
          <w:tab w:val="clear" w:pos="0"/>
          <w:tab w:val="num" w:pos="900"/>
        </w:tabs>
        <w:ind w:left="900" w:hanging="900"/>
        <w:jc w:val="both"/>
        <w:rPr>
          <w:rFonts w:cs="Arial"/>
          <w:szCs w:val="22"/>
        </w:rPr>
      </w:pPr>
      <w:bookmarkStart w:id="77" w:name="_DV_C915"/>
      <w:r w:rsidRPr="00B96B53">
        <w:rPr>
          <w:rStyle w:val="DeltaViewInsertion"/>
          <w:rFonts w:cs="Arial"/>
          <w:color w:val="auto"/>
          <w:szCs w:val="22"/>
          <w:u w:val="none"/>
        </w:rPr>
        <w:t xml:space="preserve">This section details the procedure for demonstrating the reactive capability of an </w:t>
      </w:r>
      <w:r w:rsidR="002819B8">
        <w:rPr>
          <w:rStyle w:val="DeltaViewInsertion"/>
          <w:rFonts w:cs="Arial"/>
          <w:color w:val="auto"/>
          <w:szCs w:val="22"/>
          <w:u w:val="none"/>
        </w:rPr>
        <w:t>OFTO</w:t>
      </w:r>
      <w:r w:rsidRPr="00B96B53">
        <w:rPr>
          <w:rStyle w:val="DeltaViewInsertion"/>
          <w:rFonts w:cs="Arial"/>
          <w:color w:val="auto"/>
          <w:szCs w:val="22"/>
          <w:u w:val="none"/>
        </w:rPr>
        <w:t xml:space="preserve">. These tests should be scheduled at a time where there are at least 95% of the Power Park Units within any connected Offshore Power Park Module in service. There should be sufficient MW resource forecasted </w:t>
      </w:r>
      <w:proofErr w:type="gramStart"/>
      <w:r w:rsidRPr="00B96B53">
        <w:rPr>
          <w:rStyle w:val="DeltaViewInsertion"/>
          <w:rFonts w:cs="Arial"/>
          <w:color w:val="auto"/>
          <w:szCs w:val="22"/>
          <w:u w:val="none"/>
        </w:rPr>
        <w:t>in order to</w:t>
      </w:r>
      <w:proofErr w:type="gramEnd"/>
      <w:r w:rsidRPr="00B96B53">
        <w:rPr>
          <w:rStyle w:val="DeltaViewInsertion"/>
          <w:rFonts w:cs="Arial"/>
          <w:color w:val="auto"/>
          <w:szCs w:val="22"/>
          <w:u w:val="none"/>
        </w:rPr>
        <w:t xml:space="preserve"> generate at least 85% of </w:t>
      </w:r>
      <w:r w:rsidR="0027384D">
        <w:rPr>
          <w:rStyle w:val="DeltaViewInsertion"/>
          <w:rFonts w:cs="Arial"/>
          <w:color w:val="auto"/>
          <w:szCs w:val="22"/>
          <w:u w:val="none"/>
        </w:rPr>
        <w:t>Interface Point Capacity</w:t>
      </w:r>
      <w:r w:rsidRPr="00B96B53">
        <w:rPr>
          <w:rStyle w:val="DeltaViewInsertion"/>
          <w:rFonts w:cs="Arial"/>
          <w:color w:val="auto"/>
          <w:szCs w:val="22"/>
          <w:u w:val="none"/>
        </w:rPr>
        <w:t>.</w:t>
      </w:r>
      <w:bookmarkEnd w:id="77"/>
    </w:p>
    <w:p w14:paraId="75C2715B" w14:textId="77777777" w:rsidR="00B96B53" w:rsidRPr="006F213D" w:rsidRDefault="00B96B53" w:rsidP="006F213D">
      <w:pPr>
        <w:pStyle w:val="Heading3"/>
        <w:keepLines/>
        <w:tabs>
          <w:tab w:val="clear" w:pos="0"/>
          <w:tab w:val="num" w:pos="900"/>
        </w:tabs>
        <w:ind w:left="900" w:hanging="900"/>
        <w:jc w:val="both"/>
        <w:rPr>
          <w:rFonts w:cs="Arial"/>
          <w:szCs w:val="22"/>
        </w:rPr>
      </w:pPr>
      <w:bookmarkStart w:id="78" w:name="_DV_C916"/>
      <w:r w:rsidRPr="00B96B53">
        <w:rPr>
          <w:rStyle w:val="DeltaViewInsertion"/>
          <w:rFonts w:cs="Arial"/>
          <w:color w:val="auto"/>
          <w:szCs w:val="22"/>
          <w:u w:val="none"/>
        </w:rPr>
        <w:t xml:space="preserve">The tests shall be performed by modifying the voltage set-point of the voltage control scheme of the </w:t>
      </w:r>
      <w:r w:rsidR="002819B8">
        <w:rPr>
          <w:rStyle w:val="DeltaViewInsertion"/>
          <w:rFonts w:cs="Arial"/>
          <w:color w:val="auto"/>
          <w:szCs w:val="22"/>
          <w:u w:val="none"/>
        </w:rPr>
        <w:t>OFTO</w:t>
      </w:r>
      <w:r w:rsidRPr="00B96B53">
        <w:rPr>
          <w:rStyle w:val="DeltaViewInsertion"/>
          <w:rFonts w:cs="Arial"/>
          <w:color w:val="auto"/>
          <w:szCs w:val="22"/>
          <w:u w:val="none"/>
        </w:rPr>
        <w:t xml:space="preserve"> by the amount necessary to demonstrate the required reactive range. This is to be conducted for the operating points and durations specified in </w:t>
      </w:r>
      <w:r w:rsidR="008022C2">
        <w:rPr>
          <w:rStyle w:val="DeltaViewInsertion"/>
          <w:rFonts w:cs="Arial"/>
          <w:color w:val="auto"/>
          <w:szCs w:val="22"/>
          <w:u w:val="none"/>
        </w:rPr>
        <w:t>STC Section K</w:t>
      </w:r>
      <w:r w:rsidRPr="00B96B53">
        <w:rPr>
          <w:rStyle w:val="DeltaViewInsertion"/>
          <w:rFonts w:cs="Arial"/>
          <w:color w:val="auto"/>
          <w:szCs w:val="22"/>
          <w:u w:val="none"/>
        </w:rPr>
        <w:t xml:space="preserve">. </w:t>
      </w:r>
      <w:bookmarkEnd w:id="78"/>
    </w:p>
    <w:p w14:paraId="3F83998F" w14:textId="6EEC9849" w:rsidR="00B96B53" w:rsidRPr="002536C7" w:rsidRDefault="00B96B53" w:rsidP="00762991">
      <w:pPr>
        <w:pStyle w:val="Heading3"/>
        <w:tabs>
          <w:tab w:val="clear" w:pos="0"/>
          <w:tab w:val="num" w:pos="900"/>
        </w:tabs>
        <w:ind w:left="902" w:hanging="902"/>
        <w:jc w:val="both"/>
        <w:rPr>
          <w:rFonts w:cs="Arial"/>
          <w:szCs w:val="22"/>
        </w:rPr>
      </w:pPr>
      <w:bookmarkStart w:id="79" w:name="_DV_C917"/>
      <w:r w:rsidRPr="00B96B53">
        <w:rPr>
          <w:rStyle w:val="DeltaViewInsertion"/>
          <w:rFonts w:cs="Arial"/>
          <w:color w:val="auto"/>
          <w:szCs w:val="22"/>
          <w:u w:val="none"/>
        </w:rPr>
        <w:t xml:space="preserve">In situations where the tests </w:t>
      </w:r>
      <w:r w:rsidR="0027384D">
        <w:rPr>
          <w:rStyle w:val="DeltaViewInsertion"/>
          <w:rFonts w:cs="Arial"/>
          <w:color w:val="auto"/>
          <w:szCs w:val="22"/>
          <w:u w:val="none"/>
        </w:rPr>
        <w:t xml:space="preserve">may </w:t>
      </w:r>
      <w:r w:rsidRPr="00B96B53">
        <w:rPr>
          <w:rStyle w:val="DeltaViewInsertion"/>
          <w:rFonts w:cs="Arial"/>
          <w:color w:val="auto"/>
          <w:szCs w:val="22"/>
          <w:u w:val="none"/>
        </w:rPr>
        <w:t xml:space="preserve">have an adverse impact upon </w:t>
      </w:r>
      <w:r w:rsidR="0027384D">
        <w:rPr>
          <w:rStyle w:val="DeltaViewInsertion"/>
          <w:rFonts w:cs="Arial"/>
          <w:color w:val="auto"/>
          <w:szCs w:val="22"/>
          <w:u w:val="none"/>
        </w:rPr>
        <w:t>any</w:t>
      </w:r>
      <w:r w:rsidRPr="00B96B53">
        <w:rPr>
          <w:rStyle w:val="DeltaViewInsertion"/>
          <w:rFonts w:cs="Arial"/>
          <w:color w:val="auto"/>
          <w:szCs w:val="22"/>
          <w:u w:val="none"/>
        </w:rPr>
        <w:t xml:space="preserve"> </w:t>
      </w:r>
      <w:r w:rsidR="00D867D5">
        <w:rPr>
          <w:rStyle w:val="DeltaViewInsertion"/>
          <w:rFonts w:cs="Arial"/>
          <w:color w:val="auto"/>
          <w:szCs w:val="22"/>
          <w:u w:val="none"/>
        </w:rPr>
        <w:t xml:space="preserve">host </w:t>
      </w:r>
      <w:r w:rsidR="0027384D">
        <w:rPr>
          <w:rStyle w:val="DeltaViewInsertion"/>
          <w:rFonts w:cs="Arial"/>
          <w:color w:val="auto"/>
          <w:szCs w:val="22"/>
          <w:u w:val="none"/>
        </w:rPr>
        <w:t>Distribution Network,</w:t>
      </w:r>
      <w:r w:rsidRPr="00B96B53">
        <w:rPr>
          <w:rStyle w:val="DeltaViewInsertion"/>
          <w:rFonts w:cs="Arial"/>
          <w:color w:val="auto"/>
          <w:szCs w:val="22"/>
          <w:u w:val="none"/>
        </w:rPr>
        <w:t xml:space="preserve">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will only require demonstration within the limits </w:t>
      </w:r>
      <w:r w:rsidR="0082014B">
        <w:rPr>
          <w:rStyle w:val="DeltaViewInsertion"/>
          <w:rFonts w:cs="Arial"/>
          <w:color w:val="auto"/>
          <w:szCs w:val="22"/>
          <w:u w:val="none"/>
        </w:rPr>
        <w:t>acceptable to</w:t>
      </w:r>
      <w:r w:rsidRPr="00B96B53">
        <w:rPr>
          <w:rStyle w:val="DeltaViewInsertion"/>
          <w:rFonts w:cs="Arial"/>
          <w:color w:val="auto"/>
          <w:szCs w:val="22"/>
          <w:u w:val="none"/>
        </w:rPr>
        <w:t xml:space="preserve"> the </w:t>
      </w:r>
      <w:r w:rsidR="00D867D5">
        <w:rPr>
          <w:rStyle w:val="DeltaViewInsertion"/>
          <w:rFonts w:cs="Arial"/>
          <w:color w:val="auto"/>
          <w:szCs w:val="22"/>
          <w:u w:val="none"/>
        </w:rPr>
        <w:t xml:space="preserve">host </w:t>
      </w:r>
      <w:r w:rsidR="0027384D">
        <w:rPr>
          <w:rStyle w:val="DeltaViewInsertion"/>
          <w:rFonts w:cs="Arial"/>
          <w:color w:val="auto"/>
          <w:szCs w:val="22"/>
          <w:u w:val="none"/>
        </w:rPr>
        <w:t>Distribution Network</w:t>
      </w:r>
      <w:r w:rsidRPr="00B96B53">
        <w:rPr>
          <w:rStyle w:val="DeltaViewInsertion"/>
          <w:rFonts w:cs="Arial"/>
          <w:color w:val="auto"/>
          <w:szCs w:val="22"/>
          <w:u w:val="none"/>
        </w:rPr>
        <w:t xml:space="preserve"> Operator. </w:t>
      </w:r>
      <w:bookmarkEnd w:id="79"/>
    </w:p>
    <w:p w14:paraId="36A6D333" w14:textId="2EEB7EC1" w:rsidR="00B96B53" w:rsidRPr="002536C7" w:rsidRDefault="00B96B53" w:rsidP="00762991">
      <w:pPr>
        <w:pStyle w:val="Heading3"/>
        <w:tabs>
          <w:tab w:val="clear" w:pos="0"/>
          <w:tab w:val="num" w:pos="900"/>
        </w:tabs>
        <w:ind w:left="902" w:hanging="902"/>
        <w:jc w:val="both"/>
        <w:rPr>
          <w:rFonts w:cs="Arial"/>
          <w:szCs w:val="22"/>
        </w:rPr>
      </w:pPr>
      <w:bookmarkStart w:id="80" w:name="_DV_C918"/>
      <w:r w:rsidRPr="00B96B53">
        <w:rPr>
          <w:rStyle w:val="DeltaViewInsertion"/>
          <w:rFonts w:cs="Arial"/>
          <w:color w:val="auto"/>
          <w:szCs w:val="22"/>
          <w:u w:val="none"/>
        </w:rPr>
        <w:t xml:space="preserve">In the case where the Reactive Power metering point is not at the same location as the Reactive Power capability requirement, then an equivalent Reactive Power capability for the metering point shall be agreed between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1E675B">
        <w:rPr>
          <w:rStyle w:val="DeltaViewInsertion"/>
          <w:rFonts w:cs="Arial"/>
          <w:color w:val="auto"/>
          <w:szCs w:val="22"/>
          <w:u w:val="none"/>
        </w:rPr>
        <w:t>The Company</w:t>
      </w:r>
      <w:r w:rsidRPr="00B96B53">
        <w:rPr>
          <w:rStyle w:val="DeltaViewInsertion"/>
          <w:rFonts w:cs="Arial"/>
          <w:color w:val="auto"/>
          <w:szCs w:val="22"/>
          <w:u w:val="none"/>
        </w:rPr>
        <w:t>.</w:t>
      </w:r>
      <w:bookmarkEnd w:id="80"/>
    </w:p>
    <w:p w14:paraId="3901139C" w14:textId="77777777" w:rsidR="00B96B53" w:rsidRPr="00EB0C90" w:rsidRDefault="00B96B53" w:rsidP="00176D61">
      <w:pPr>
        <w:pStyle w:val="Heading3"/>
        <w:keepLines/>
        <w:numPr>
          <w:ilvl w:val="0"/>
          <w:numId w:val="0"/>
        </w:numPr>
        <w:ind w:left="851"/>
        <w:jc w:val="both"/>
        <w:rPr>
          <w:rFonts w:cs="Arial"/>
        </w:rPr>
      </w:pPr>
      <w:bookmarkStart w:id="81" w:name="_DV_C919"/>
      <w:r w:rsidRPr="008A7A6D">
        <w:rPr>
          <w:rStyle w:val="DeltaViewInsertion"/>
          <w:rFonts w:cs="Arial"/>
          <w:color w:val="auto"/>
          <w:u w:val="single"/>
        </w:rPr>
        <w:t>Test Assessment</w:t>
      </w:r>
      <w:r w:rsidRPr="00EB0C90">
        <w:rPr>
          <w:rStyle w:val="DeltaViewInsertion"/>
          <w:rFonts w:cs="Arial"/>
          <w:color w:val="auto"/>
          <w:u w:val="none"/>
        </w:rPr>
        <w:t>:</w:t>
      </w:r>
      <w:bookmarkEnd w:id="81"/>
    </w:p>
    <w:p w14:paraId="795A1778" w14:textId="04D658F8" w:rsidR="00B96B53" w:rsidRPr="00EB0C90" w:rsidRDefault="00B96B53" w:rsidP="00385A0A">
      <w:pPr>
        <w:pStyle w:val="Heading3"/>
        <w:keepLines/>
        <w:tabs>
          <w:tab w:val="clear" w:pos="0"/>
          <w:tab w:val="num" w:pos="900"/>
        </w:tabs>
        <w:ind w:left="900" w:hanging="900"/>
        <w:jc w:val="both"/>
        <w:rPr>
          <w:rFonts w:cs="Arial"/>
        </w:rPr>
      </w:pPr>
      <w:bookmarkStart w:id="82" w:name="_DV_C920"/>
      <w:r w:rsidRPr="00EB0C90">
        <w:rPr>
          <w:rStyle w:val="DeltaViewInsertion"/>
          <w:rFonts w:cs="Arial"/>
          <w:color w:val="auto"/>
          <w:u w:val="none"/>
        </w:rPr>
        <w:t xml:space="preserve">The test results will be assessed by </w:t>
      </w:r>
      <w:r w:rsidR="001E675B">
        <w:rPr>
          <w:rStyle w:val="DeltaViewInsertion"/>
          <w:rFonts w:cs="Arial"/>
          <w:color w:val="auto"/>
          <w:u w:val="none"/>
        </w:rPr>
        <w:t>The Company</w:t>
      </w:r>
      <w:r w:rsidRPr="00EB0C90">
        <w:rPr>
          <w:rStyle w:val="DeltaViewInsertion"/>
          <w:rFonts w:cs="Arial"/>
          <w:color w:val="auto"/>
          <w:u w:val="none"/>
        </w:rPr>
        <w:t xml:space="preserve"> against STC Section K and </w:t>
      </w:r>
      <w:r w:rsidR="00AE0F60" w:rsidRPr="00EB0C90">
        <w:rPr>
          <w:rStyle w:val="DeltaViewInsertion"/>
          <w:rFonts w:cs="Arial"/>
          <w:color w:val="auto"/>
          <w:u w:val="none"/>
        </w:rPr>
        <w:t xml:space="preserve">relevant parts of </w:t>
      </w:r>
      <w:r w:rsidRPr="00EB0C90">
        <w:rPr>
          <w:rStyle w:val="DeltaViewInsertion"/>
          <w:rFonts w:cs="Arial"/>
          <w:color w:val="auto"/>
          <w:u w:val="none"/>
        </w:rPr>
        <w:t xml:space="preserve">the </w:t>
      </w:r>
      <w:r w:rsidR="001D5535" w:rsidRPr="00EB0C90">
        <w:rPr>
          <w:rStyle w:val="DeltaViewInsertion"/>
          <w:rFonts w:cs="Arial"/>
          <w:color w:val="auto"/>
          <w:u w:val="none"/>
        </w:rPr>
        <w:t>Offshore TO Construction Agreement</w:t>
      </w:r>
      <w:r w:rsidRPr="00EB0C90">
        <w:rPr>
          <w:rStyle w:val="DeltaViewInsertion"/>
          <w:rFonts w:cs="Arial"/>
          <w:color w:val="auto"/>
          <w:u w:val="none"/>
        </w:rPr>
        <w:t xml:space="preserve"> and Services Capability Specification.</w:t>
      </w:r>
      <w:bookmarkEnd w:id="82"/>
    </w:p>
    <w:p w14:paraId="10434198" w14:textId="77777777" w:rsidR="00B96B53" w:rsidRPr="00EB0C90" w:rsidRDefault="00B96B53" w:rsidP="00385A0A">
      <w:pPr>
        <w:pStyle w:val="Heading3"/>
        <w:keepLines/>
        <w:tabs>
          <w:tab w:val="clear" w:pos="0"/>
          <w:tab w:val="num" w:pos="900"/>
        </w:tabs>
        <w:ind w:left="900" w:hanging="900"/>
        <w:jc w:val="both"/>
        <w:rPr>
          <w:rFonts w:cs="Arial"/>
        </w:rPr>
      </w:pPr>
      <w:bookmarkStart w:id="83" w:name="_DV_C921"/>
      <w:r w:rsidRPr="008A7A6D">
        <w:rPr>
          <w:rStyle w:val="DeltaViewInsertion"/>
          <w:rFonts w:cs="Arial"/>
          <w:color w:val="auto"/>
          <w:u w:val="single"/>
        </w:rPr>
        <w:t>Tests</w:t>
      </w:r>
      <w:r w:rsidRPr="00EB0C90">
        <w:rPr>
          <w:rStyle w:val="DeltaViewInsertion"/>
          <w:rFonts w:cs="Arial"/>
          <w:color w:val="auto"/>
          <w:u w:val="none"/>
        </w:rPr>
        <w:t xml:space="preserve">: </w:t>
      </w:r>
      <w:bookmarkStart w:id="84" w:name="_DV_C922"/>
      <w:bookmarkEnd w:id="83"/>
    </w:p>
    <w:p w14:paraId="7F382660" w14:textId="510D0932"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85" w:name="_DV_C923"/>
      <w:bookmarkEnd w:id="84"/>
      <w:r w:rsidRPr="00EB0C90">
        <w:rPr>
          <w:rStyle w:val="DeltaViewInsertion"/>
          <w:rFonts w:ascii="Arial" w:hAnsi="Arial" w:cs="Arial"/>
          <w:color w:val="auto"/>
          <w:sz w:val="20"/>
          <w:u w:val="none"/>
        </w:rPr>
        <w:t xml:space="preserve">Operation </w:t>
      </w:r>
      <w:proofErr w:type="gramStart"/>
      <w:r w:rsidRPr="00EB0C90">
        <w:rPr>
          <w:rStyle w:val="DeltaViewInsertion"/>
          <w:rFonts w:ascii="Arial" w:hAnsi="Arial" w:cs="Arial"/>
          <w:color w:val="auto"/>
          <w:sz w:val="20"/>
          <w:u w:val="none"/>
        </w:rPr>
        <w:t>in excess of</w:t>
      </w:r>
      <w:proofErr w:type="gramEnd"/>
      <w:r w:rsidRPr="00EB0C90">
        <w:rPr>
          <w:rStyle w:val="DeltaViewInsertion"/>
          <w:rFonts w:ascii="Arial" w:hAnsi="Arial" w:cs="Arial"/>
          <w:color w:val="auto"/>
          <w:sz w:val="20"/>
          <w:u w:val="none"/>
        </w:rPr>
        <w:t xml:space="preserve"> 50% Interface Point </w:t>
      </w:r>
      <w:r w:rsidR="00E2284F" w:rsidRPr="00EB0C90">
        <w:rPr>
          <w:rStyle w:val="DeltaViewInsertion"/>
          <w:rFonts w:ascii="Arial" w:hAnsi="Arial" w:cs="Arial"/>
          <w:color w:val="auto"/>
          <w:sz w:val="20"/>
          <w:u w:val="none"/>
        </w:rPr>
        <w:t xml:space="preserve">Capacity </w:t>
      </w:r>
      <w:r w:rsidRPr="00EB0C90">
        <w:rPr>
          <w:rStyle w:val="DeltaViewInsertion"/>
          <w:rFonts w:ascii="Arial" w:hAnsi="Arial" w:cs="Arial"/>
          <w:color w:val="auto"/>
          <w:sz w:val="20"/>
          <w:u w:val="none"/>
        </w:rPr>
        <w:t>and maximum continuous lagging Reactive Power for 60 minutes.</w:t>
      </w:r>
      <w:bookmarkEnd w:id="85"/>
      <w:r w:rsidR="000778F7" w:rsidRPr="00C72BEE">
        <w:rPr>
          <w:rStyle w:val="DeltaViewInsertion"/>
          <w:rFonts w:ascii="Arial" w:hAnsi="Arial" w:cs="Arial"/>
          <w:color w:val="auto"/>
          <w:sz w:val="20"/>
          <w:u w:val="none"/>
        </w:rPr>
        <w:t xml:space="preserve"> </w:t>
      </w:r>
      <w:r w:rsidR="000778F7" w:rsidRPr="007256F5">
        <w:rPr>
          <w:rStyle w:val="DeltaViewInsertion"/>
          <w:rFonts w:ascii="Arial" w:hAnsi="Arial" w:cs="Arial"/>
          <w:sz w:val="20"/>
        </w:rPr>
        <w:t xml:space="preserve">For the avoidance of doubt this test must start with power output </w:t>
      </w:r>
      <w:proofErr w:type="gramStart"/>
      <w:r w:rsidR="000778F7" w:rsidRPr="007256F5">
        <w:rPr>
          <w:rStyle w:val="DeltaViewInsertion"/>
          <w:rFonts w:ascii="Arial" w:hAnsi="Arial" w:cs="Arial"/>
          <w:sz w:val="20"/>
        </w:rPr>
        <w:t>in excess of</w:t>
      </w:r>
      <w:proofErr w:type="gramEnd"/>
      <w:r w:rsidR="000778F7" w:rsidRPr="007256F5">
        <w:rPr>
          <w:rStyle w:val="DeltaViewInsertion"/>
          <w:rFonts w:ascii="Arial" w:hAnsi="Arial" w:cs="Arial"/>
          <w:sz w:val="20"/>
        </w:rPr>
        <w:t xml:space="preserve"> 85% of Interface Point Capacity as 4.3.1 and must not fall below 50% of Interface Point Capacity</w:t>
      </w:r>
      <w:r w:rsidR="000778F7" w:rsidRPr="007256F5">
        <w:rPr>
          <w:rStyle w:val="DeltaViewInsertion"/>
          <w:rFonts w:ascii="Arial" w:hAnsi="Arial" w:cs="Arial"/>
          <w:b/>
          <w:sz w:val="20"/>
        </w:rPr>
        <w:t xml:space="preserve"> </w:t>
      </w:r>
      <w:r w:rsidR="000778F7" w:rsidRPr="007256F5">
        <w:rPr>
          <w:rStyle w:val="DeltaViewInsertion"/>
          <w:rFonts w:ascii="Arial" w:hAnsi="Arial" w:cs="Arial"/>
          <w:sz w:val="20"/>
        </w:rPr>
        <w:t>during the 60 minutes.</w:t>
      </w:r>
    </w:p>
    <w:p w14:paraId="28253FFD" w14:textId="5171F430"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86" w:name="_DV_C925"/>
      <w:r w:rsidRPr="00EB0C90">
        <w:rPr>
          <w:rStyle w:val="DeltaViewInsertion"/>
          <w:rFonts w:ascii="Arial" w:hAnsi="Arial" w:cs="Arial"/>
          <w:color w:val="auto"/>
          <w:sz w:val="20"/>
          <w:u w:val="none"/>
        </w:rPr>
        <w:t xml:space="preserve">Operation </w:t>
      </w:r>
      <w:proofErr w:type="gramStart"/>
      <w:r w:rsidRPr="00EB0C90">
        <w:rPr>
          <w:rStyle w:val="DeltaViewInsertion"/>
          <w:rFonts w:ascii="Arial" w:hAnsi="Arial" w:cs="Arial"/>
          <w:color w:val="auto"/>
          <w:sz w:val="20"/>
          <w:u w:val="none"/>
        </w:rPr>
        <w:t>in excess of</w:t>
      </w:r>
      <w:proofErr w:type="gramEnd"/>
      <w:r w:rsidRPr="00EB0C90">
        <w:rPr>
          <w:rStyle w:val="DeltaViewInsertion"/>
          <w:rFonts w:ascii="Arial" w:hAnsi="Arial" w:cs="Arial"/>
          <w:color w:val="auto"/>
          <w:sz w:val="20"/>
          <w:u w:val="none"/>
        </w:rPr>
        <w:t xml:space="preserve"> 50% Active Power Transfer Capability at the Interface Point and maximum continuous leading Reactive Power for 60 minutes.</w:t>
      </w:r>
      <w:bookmarkEnd w:id="86"/>
      <w:r w:rsidR="002001E8">
        <w:rPr>
          <w:rStyle w:val="DeltaViewInsertion"/>
          <w:rFonts w:ascii="Arial" w:hAnsi="Arial" w:cs="Arial"/>
          <w:color w:val="auto"/>
          <w:sz w:val="20"/>
          <w:u w:val="none"/>
        </w:rPr>
        <w:t xml:space="preserve"> For the </w:t>
      </w:r>
      <w:r w:rsidR="009205E0">
        <w:rPr>
          <w:rStyle w:val="DeltaViewInsertion"/>
          <w:rFonts w:ascii="Arial" w:hAnsi="Arial" w:cs="Arial"/>
          <w:color w:val="auto"/>
          <w:sz w:val="20"/>
          <w:u w:val="none"/>
        </w:rPr>
        <w:t xml:space="preserve">avoidance of doubt this test must start </w:t>
      </w:r>
      <w:r w:rsidR="00C662BE">
        <w:rPr>
          <w:rStyle w:val="DeltaViewInsertion"/>
          <w:rFonts w:ascii="Arial" w:hAnsi="Arial" w:cs="Arial"/>
          <w:color w:val="auto"/>
          <w:sz w:val="20"/>
          <w:u w:val="none"/>
        </w:rPr>
        <w:t xml:space="preserve">with power output </w:t>
      </w:r>
      <w:proofErr w:type="gramStart"/>
      <w:r w:rsidR="00C662BE">
        <w:rPr>
          <w:rStyle w:val="DeltaViewInsertion"/>
          <w:rFonts w:ascii="Arial" w:hAnsi="Arial" w:cs="Arial"/>
          <w:color w:val="auto"/>
          <w:sz w:val="20"/>
          <w:u w:val="none"/>
        </w:rPr>
        <w:t>in excess of</w:t>
      </w:r>
      <w:proofErr w:type="gramEnd"/>
      <w:r w:rsidR="00C662BE">
        <w:rPr>
          <w:rStyle w:val="DeltaViewInsertion"/>
          <w:rFonts w:ascii="Arial" w:hAnsi="Arial" w:cs="Arial"/>
          <w:color w:val="auto"/>
          <w:sz w:val="20"/>
          <w:u w:val="none"/>
        </w:rPr>
        <w:t xml:space="preserve"> 85% of Interface Point Capacity </w:t>
      </w:r>
      <w:r w:rsidR="00B902F1">
        <w:rPr>
          <w:rStyle w:val="DeltaViewInsertion"/>
          <w:rFonts w:ascii="Arial" w:hAnsi="Arial" w:cs="Arial"/>
          <w:color w:val="auto"/>
          <w:sz w:val="20"/>
          <w:u w:val="none"/>
        </w:rPr>
        <w:t xml:space="preserve">as 4.3.1 and must not fall below 50% of Interface Point Capacity </w:t>
      </w:r>
      <w:r w:rsidR="004056FE">
        <w:rPr>
          <w:rStyle w:val="DeltaViewInsertion"/>
          <w:rFonts w:ascii="Arial" w:hAnsi="Arial" w:cs="Arial"/>
          <w:color w:val="auto"/>
          <w:sz w:val="20"/>
          <w:u w:val="none"/>
        </w:rPr>
        <w:t xml:space="preserve">during the 60 minutes. </w:t>
      </w:r>
    </w:p>
    <w:p w14:paraId="3814A45A"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87" w:name="_DV_C927"/>
      <w:r w:rsidRPr="00EB0C90">
        <w:rPr>
          <w:rStyle w:val="DeltaViewInsertion"/>
          <w:rFonts w:ascii="Arial" w:hAnsi="Arial" w:cs="Arial"/>
          <w:color w:val="auto"/>
          <w:sz w:val="20"/>
          <w:u w:val="none"/>
        </w:rPr>
        <w:t xml:space="preserve">Operation at 50%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w:t>
      </w:r>
      <w:bookmarkEnd w:id="87"/>
    </w:p>
    <w:p w14:paraId="0AF1E990"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88" w:name="_DV_C929"/>
      <w:r w:rsidRPr="00EB0C90">
        <w:rPr>
          <w:rStyle w:val="DeltaViewInsertion"/>
          <w:rFonts w:ascii="Arial" w:hAnsi="Arial" w:cs="Arial"/>
          <w:color w:val="auto"/>
          <w:sz w:val="20"/>
          <w:u w:val="none"/>
        </w:rPr>
        <w:t xml:space="preserve">Operation at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w:t>
      </w:r>
      <w:bookmarkEnd w:id="88"/>
    </w:p>
    <w:p w14:paraId="7D99FD1F"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89" w:name="_DV_C931"/>
      <w:r w:rsidRPr="00EB0C90">
        <w:rPr>
          <w:rStyle w:val="DeltaViewInsertion"/>
          <w:rFonts w:ascii="Arial" w:hAnsi="Arial" w:cs="Arial"/>
          <w:color w:val="auto"/>
          <w:sz w:val="20"/>
          <w:u w:val="none"/>
        </w:rPr>
        <w:t xml:space="preserve">Operation at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lagging Reactive Power for 5 minutes.</w:t>
      </w:r>
      <w:bookmarkEnd w:id="89"/>
    </w:p>
    <w:p w14:paraId="179076DD"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sz w:val="20"/>
        </w:rPr>
      </w:pPr>
      <w:bookmarkStart w:id="90" w:name="_DV_C933"/>
      <w:r w:rsidRPr="00EB0C90">
        <w:rPr>
          <w:rStyle w:val="DeltaViewInsertion"/>
          <w:rFonts w:ascii="Arial" w:hAnsi="Arial" w:cs="Arial"/>
          <w:color w:val="auto"/>
          <w:sz w:val="20"/>
          <w:u w:val="none"/>
        </w:rPr>
        <w:t xml:space="preserve">Operation at less than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unity Power Factor for 5 minutes – This test only applies to systems which do not offer voltage control below 20% of the Active Power Transfer Capability at the Interface Point.</w:t>
      </w:r>
      <w:bookmarkEnd w:id="90"/>
    </w:p>
    <w:p w14:paraId="1C2CC5A4"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91" w:name="_DV_C935"/>
      <w:r w:rsidRPr="00EB0C90">
        <w:rPr>
          <w:rStyle w:val="DeltaViewInsertion"/>
          <w:rFonts w:ascii="Arial" w:hAnsi="Arial" w:cs="Arial"/>
          <w:color w:val="auto"/>
          <w:sz w:val="20"/>
          <w:u w:val="none"/>
        </w:rPr>
        <w:t xml:space="preserve">Operation at 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 This test only applies to systems which offer voltage control below 20% Active Power Transfer Capability at the Interface Point and hence establishes actual capability rather than required capability.</w:t>
      </w:r>
      <w:bookmarkEnd w:id="91"/>
    </w:p>
    <w:p w14:paraId="7CA6F7BF"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92" w:name="_DV_C937"/>
      <w:r w:rsidRPr="00EB0C90">
        <w:rPr>
          <w:rStyle w:val="DeltaViewInsertion"/>
          <w:rFonts w:ascii="Arial" w:hAnsi="Arial" w:cs="Arial"/>
          <w:color w:val="auto"/>
          <w:sz w:val="20"/>
          <w:u w:val="none"/>
        </w:rPr>
        <w:t xml:space="preserve">Operation at 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lagging Reactive Power for 5 minutes. This test only applies to systems which offer voltage control below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hence establishes actual capability rather than required capability.</w:t>
      </w:r>
      <w:bookmarkEnd w:id="92"/>
    </w:p>
    <w:p w14:paraId="2C7B4C0E" w14:textId="77777777" w:rsidR="00B96B53" w:rsidRPr="00B96B53" w:rsidRDefault="00B96B53" w:rsidP="00B96B53">
      <w:pPr>
        <w:rPr>
          <w:rStyle w:val="DeltaViewInsertion"/>
          <w:rFonts w:cs="Arial"/>
          <w:color w:val="auto"/>
          <w:szCs w:val="22"/>
          <w:u w:val="none"/>
        </w:rPr>
      </w:pPr>
    </w:p>
    <w:p w14:paraId="11217DB2" w14:textId="77777777" w:rsidR="00B96B53" w:rsidRPr="00B96B53" w:rsidRDefault="00B96B53" w:rsidP="00223AD4">
      <w:pPr>
        <w:pStyle w:val="Heading3"/>
        <w:tabs>
          <w:tab w:val="clear" w:pos="0"/>
          <w:tab w:val="num" w:pos="900"/>
        </w:tabs>
        <w:ind w:left="900" w:hanging="900"/>
        <w:jc w:val="both"/>
        <w:rPr>
          <w:rFonts w:cs="Arial"/>
          <w:szCs w:val="22"/>
        </w:rPr>
      </w:pPr>
      <w:bookmarkStart w:id="93" w:name="_DV_C938"/>
      <w:r w:rsidRPr="00B96B53">
        <w:rPr>
          <w:rStyle w:val="DeltaViewInsertion"/>
          <w:rFonts w:cs="Arial"/>
          <w:color w:val="auto"/>
          <w:szCs w:val="22"/>
          <w:u w:val="none"/>
        </w:rPr>
        <w:t>For the avoidance of doubt, lagging Reactive Power is the export of Reactive Power from the Offshore Transmission System to the Onshore Transmission System and leading Reactive Power is the import of Reactive Power from the Onshore Transmission System to the Offshore Transmission System</w:t>
      </w:r>
      <w:bookmarkEnd w:id="93"/>
    </w:p>
    <w:p w14:paraId="4CDFC984" w14:textId="77777777" w:rsidR="00B96B53" w:rsidRPr="00B96B53" w:rsidRDefault="00B96B53" w:rsidP="00223AD4">
      <w:pPr>
        <w:pStyle w:val="Heading2"/>
        <w:keepNext/>
        <w:keepLines/>
      </w:pPr>
      <w:bookmarkStart w:id="94" w:name="_DV_C939"/>
      <w:r w:rsidRPr="00B96B53">
        <w:rPr>
          <w:rStyle w:val="DeltaViewInsertion"/>
          <w:rFonts w:cs="Arial"/>
          <w:color w:val="auto"/>
          <w:szCs w:val="22"/>
          <w:u w:val="none"/>
        </w:rPr>
        <w:t>Voltage Control Tests</w:t>
      </w:r>
      <w:bookmarkEnd w:id="94"/>
    </w:p>
    <w:p w14:paraId="40429B1B" w14:textId="77777777" w:rsidR="00B96B53" w:rsidRPr="00B96B53" w:rsidRDefault="00B96B53" w:rsidP="00223AD4">
      <w:pPr>
        <w:pStyle w:val="Heading3"/>
        <w:keepLines/>
        <w:numPr>
          <w:ilvl w:val="0"/>
          <w:numId w:val="0"/>
        </w:numPr>
        <w:ind w:left="851"/>
        <w:jc w:val="both"/>
        <w:rPr>
          <w:rFonts w:cs="Arial"/>
          <w:szCs w:val="22"/>
        </w:rPr>
      </w:pPr>
      <w:bookmarkStart w:id="95" w:name="_DV_C940"/>
      <w:r w:rsidRPr="00AE0F60">
        <w:rPr>
          <w:rStyle w:val="DeltaViewInsertion"/>
          <w:rFonts w:cs="Arial"/>
          <w:color w:val="auto"/>
          <w:szCs w:val="22"/>
          <w:u w:val="single"/>
        </w:rPr>
        <w:t>Description of Tests</w:t>
      </w:r>
      <w:r w:rsidRPr="00B96B53">
        <w:rPr>
          <w:rStyle w:val="DeltaViewInsertion"/>
          <w:rFonts w:cs="Arial"/>
          <w:color w:val="auto"/>
          <w:szCs w:val="22"/>
          <w:u w:val="none"/>
        </w:rPr>
        <w:t xml:space="preserve">: </w:t>
      </w:r>
      <w:bookmarkEnd w:id="95"/>
    </w:p>
    <w:p w14:paraId="56451F97" w14:textId="77777777" w:rsidR="00B96B53" w:rsidRPr="00176D61" w:rsidRDefault="00B96B53" w:rsidP="00223AD4">
      <w:pPr>
        <w:pStyle w:val="Heading3"/>
        <w:keepLines/>
        <w:tabs>
          <w:tab w:val="clear" w:pos="0"/>
          <w:tab w:val="num" w:pos="900"/>
        </w:tabs>
        <w:ind w:left="902" w:hanging="902"/>
        <w:jc w:val="both"/>
        <w:rPr>
          <w:rFonts w:cs="Arial"/>
          <w:szCs w:val="22"/>
        </w:rPr>
      </w:pPr>
      <w:bookmarkStart w:id="96" w:name="_DV_C941"/>
      <w:r w:rsidRPr="00B96B53">
        <w:rPr>
          <w:rStyle w:val="DeltaViewInsertion"/>
          <w:rFonts w:cs="Arial"/>
          <w:color w:val="auto"/>
          <w:szCs w:val="22"/>
          <w:u w:val="none"/>
        </w:rPr>
        <w:t xml:space="preserve">This section details the procedure for conducting voltage control tests on </w:t>
      </w:r>
      <w:r w:rsidR="002819B8">
        <w:rPr>
          <w:rStyle w:val="DeltaViewInsertion"/>
          <w:rFonts w:cs="Arial"/>
          <w:color w:val="auto"/>
          <w:szCs w:val="22"/>
          <w:u w:val="none"/>
        </w:rPr>
        <w:t>OFTO</w:t>
      </w:r>
      <w:r w:rsidRPr="00B96B53">
        <w:rPr>
          <w:rStyle w:val="DeltaViewInsertion"/>
          <w:rFonts w:cs="Arial"/>
          <w:color w:val="auto"/>
          <w:szCs w:val="22"/>
          <w:u w:val="none"/>
        </w:rPr>
        <w:t xml:space="preserve">s. These tests should be scheduled at a time where there are at least 95% of the Power Park Units within any connected Offshore Power Park Module in service. There should be sufficient MW resource forecasted for any connected Offshore Power Park Module to generate at least 65% of </w:t>
      </w:r>
      <w:r w:rsidR="00217CC8" w:rsidRPr="00B96B53">
        <w:rPr>
          <w:rStyle w:val="DeltaViewInsertion"/>
          <w:rFonts w:cs="Arial"/>
          <w:color w:val="auto"/>
          <w:szCs w:val="22"/>
          <w:u w:val="none"/>
        </w:rPr>
        <w:t xml:space="preserve">Interface Point </w:t>
      </w:r>
      <w:r w:rsidR="00217CC8">
        <w:rPr>
          <w:rStyle w:val="DeltaViewInsertion"/>
          <w:rFonts w:cs="Arial"/>
          <w:color w:val="auto"/>
          <w:szCs w:val="22"/>
          <w:u w:val="none"/>
        </w:rPr>
        <w:t>Capacity</w:t>
      </w:r>
      <w:r w:rsidRPr="00B96B53">
        <w:rPr>
          <w:rStyle w:val="DeltaViewInsertion"/>
          <w:rFonts w:cs="Arial"/>
          <w:color w:val="auto"/>
          <w:szCs w:val="22"/>
          <w:u w:val="none"/>
        </w:rPr>
        <w:t xml:space="preserve">.  </w:t>
      </w:r>
      <w:bookmarkEnd w:id="96"/>
    </w:p>
    <w:p w14:paraId="34D9DA51" w14:textId="77777777" w:rsidR="00B96B53" w:rsidRPr="000E3941" w:rsidRDefault="00B96B53" w:rsidP="00223AD4">
      <w:pPr>
        <w:pStyle w:val="Heading3"/>
        <w:tabs>
          <w:tab w:val="clear" w:pos="0"/>
          <w:tab w:val="num" w:pos="900"/>
        </w:tabs>
        <w:ind w:left="902" w:hanging="902"/>
        <w:jc w:val="both"/>
        <w:rPr>
          <w:rFonts w:cs="Arial"/>
          <w:szCs w:val="22"/>
        </w:rPr>
      </w:pPr>
      <w:bookmarkStart w:id="97" w:name="_DV_C942"/>
      <w:r w:rsidRPr="00B96B53">
        <w:rPr>
          <w:rStyle w:val="DeltaViewInsertion"/>
          <w:rFonts w:cs="Arial"/>
          <w:color w:val="auto"/>
          <w:szCs w:val="22"/>
          <w:u w:val="none"/>
        </w:rPr>
        <w:t xml:space="preserve">The voltage control system shall be perturbed with a series of step injections to the </w:t>
      </w:r>
      <w:r w:rsidR="002819B8">
        <w:rPr>
          <w:rStyle w:val="DeltaViewInsertion"/>
          <w:rFonts w:cs="Arial"/>
          <w:color w:val="auto"/>
          <w:szCs w:val="22"/>
          <w:u w:val="none"/>
        </w:rPr>
        <w:t>OFTO</w:t>
      </w:r>
      <w:r w:rsidRPr="00B96B53">
        <w:rPr>
          <w:rStyle w:val="DeltaViewInsertion"/>
          <w:rFonts w:cs="Arial"/>
          <w:color w:val="auto"/>
          <w:szCs w:val="22"/>
          <w:u w:val="none"/>
        </w:rPr>
        <w:t xml:space="preserve"> voltage control system voltage reference, and </w:t>
      </w:r>
      <w:r w:rsidRPr="000E3941">
        <w:rPr>
          <w:rStyle w:val="DeltaViewInsertion"/>
          <w:rFonts w:cs="Arial"/>
          <w:color w:val="auto"/>
          <w:szCs w:val="22"/>
          <w:u w:val="none"/>
        </w:rPr>
        <w:t xml:space="preserve">where possible, multiple up-stream transformer taps. </w:t>
      </w:r>
      <w:bookmarkEnd w:id="97"/>
    </w:p>
    <w:p w14:paraId="249935EF" w14:textId="77777777" w:rsidR="00B96B53" w:rsidRPr="00176D61" w:rsidRDefault="00B96B53" w:rsidP="00223AD4">
      <w:pPr>
        <w:pStyle w:val="Heading3"/>
        <w:tabs>
          <w:tab w:val="clear" w:pos="0"/>
          <w:tab w:val="num" w:pos="900"/>
        </w:tabs>
        <w:ind w:left="902" w:hanging="902"/>
        <w:jc w:val="both"/>
        <w:rPr>
          <w:rFonts w:cs="Arial"/>
          <w:i/>
          <w:szCs w:val="22"/>
        </w:rPr>
      </w:pPr>
      <w:bookmarkStart w:id="98" w:name="_DV_C943"/>
      <w:r w:rsidRPr="000E3941">
        <w:rPr>
          <w:rStyle w:val="DeltaViewInsertion"/>
          <w:rFonts w:cs="Arial"/>
          <w:color w:val="auto"/>
          <w:szCs w:val="22"/>
          <w:u w:val="none"/>
        </w:rPr>
        <w:t xml:space="preserve">For steps initiated using </w:t>
      </w:r>
      <w:r w:rsidR="00E0640E" w:rsidRPr="000E3941">
        <w:rPr>
          <w:rStyle w:val="DeltaViewInsertion"/>
          <w:rFonts w:cs="Arial"/>
          <w:color w:val="auto"/>
          <w:szCs w:val="22"/>
          <w:u w:val="none"/>
        </w:rPr>
        <w:t>System</w:t>
      </w:r>
      <w:r w:rsidRPr="000E3941">
        <w:rPr>
          <w:rStyle w:val="DeltaViewInsertion"/>
          <w:rFonts w:cs="Arial"/>
          <w:color w:val="auto"/>
          <w:szCs w:val="22"/>
          <w:u w:val="none"/>
        </w:rPr>
        <w:t xml:space="preserve"> tap changers the </w:t>
      </w:r>
      <w:r w:rsidR="002819B8" w:rsidRPr="000E3941">
        <w:rPr>
          <w:rStyle w:val="DeltaViewInsertion"/>
          <w:rFonts w:cs="Arial"/>
          <w:color w:val="auto"/>
          <w:szCs w:val="22"/>
          <w:u w:val="none"/>
        </w:rPr>
        <w:t>OFTO</w:t>
      </w:r>
      <w:r w:rsidRPr="000E3941">
        <w:rPr>
          <w:rStyle w:val="DeltaViewInsertion"/>
          <w:rFonts w:cs="Arial"/>
          <w:color w:val="auto"/>
          <w:szCs w:val="22"/>
          <w:u w:val="none"/>
        </w:rPr>
        <w:t xml:space="preserve"> will need to</w:t>
      </w:r>
      <w:r w:rsidRPr="00B96B53">
        <w:rPr>
          <w:rStyle w:val="DeltaViewInsertion"/>
          <w:rFonts w:cs="Arial"/>
          <w:color w:val="auto"/>
          <w:szCs w:val="22"/>
          <w:u w:val="none"/>
        </w:rPr>
        <w:t xml:space="preserve"> coordinate with the </w:t>
      </w:r>
      <w:r w:rsidR="00E0640E">
        <w:rPr>
          <w:rStyle w:val="DeltaViewInsertion"/>
          <w:rFonts w:cs="Arial"/>
          <w:color w:val="auto"/>
          <w:szCs w:val="22"/>
          <w:u w:val="none"/>
        </w:rPr>
        <w:t>System</w:t>
      </w:r>
      <w:r w:rsidRPr="00B96B53">
        <w:rPr>
          <w:rStyle w:val="DeltaViewInsertion"/>
          <w:rFonts w:cs="Arial"/>
          <w:color w:val="auto"/>
          <w:szCs w:val="22"/>
          <w:u w:val="none"/>
        </w:rPr>
        <w:t xml:space="preserve"> Operator</w:t>
      </w:r>
      <w:r w:rsidR="007E7A5F">
        <w:rPr>
          <w:rStyle w:val="DeltaViewInsertion"/>
          <w:rFonts w:cs="Arial"/>
          <w:color w:val="auto"/>
          <w:szCs w:val="22"/>
          <w:u w:val="none"/>
        </w:rPr>
        <w:t xml:space="preserve"> and </w:t>
      </w:r>
      <w:r w:rsidR="007E7A5F" w:rsidRPr="007E7A5F">
        <w:rPr>
          <w:rStyle w:val="DeltaViewInsertion"/>
          <w:rFonts w:cs="Arial"/>
          <w:color w:val="auto"/>
          <w:szCs w:val="22"/>
          <w:u w:val="none"/>
        </w:rPr>
        <w:t>Host Onshore Transmission Owner</w:t>
      </w:r>
      <w:r w:rsidRPr="00B96B53">
        <w:rPr>
          <w:rStyle w:val="DeltaViewInsertion"/>
          <w:rFonts w:cs="Arial"/>
          <w:color w:val="auto"/>
          <w:szCs w:val="22"/>
          <w:u w:val="none"/>
        </w:rPr>
        <w:t xml:space="preserve">. The time between transformer taps shall be at least 10 seconds as per </w:t>
      </w:r>
      <w:r w:rsidR="008A6B0F">
        <w:rPr>
          <w:rStyle w:val="DeltaViewInsertion"/>
          <w:rFonts w:cs="Arial"/>
          <w:color w:val="auto"/>
          <w:szCs w:val="22"/>
          <w:u w:val="none"/>
        </w:rPr>
        <w:t xml:space="preserve">section </w:t>
      </w:r>
      <w:r w:rsidR="004569B5">
        <w:rPr>
          <w:rStyle w:val="DeltaViewInsertion"/>
          <w:rFonts w:cs="Arial"/>
          <w:color w:val="auto"/>
          <w:szCs w:val="22"/>
          <w:u w:val="none"/>
        </w:rPr>
        <w:t>4</w:t>
      </w:r>
      <w:r w:rsidR="00176D61">
        <w:rPr>
          <w:rStyle w:val="DeltaViewInsertion"/>
          <w:rFonts w:cs="Arial"/>
          <w:color w:val="auto"/>
          <w:szCs w:val="22"/>
          <w:u w:val="none"/>
        </w:rPr>
        <w:t>.</w:t>
      </w:r>
      <w:r w:rsidR="00AE0F60">
        <w:rPr>
          <w:rStyle w:val="DeltaViewInsertion"/>
          <w:rFonts w:cs="Arial"/>
          <w:color w:val="auto"/>
          <w:szCs w:val="22"/>
          <w:u w:val="none"/>
        </w:rPr>
        <w:t>4</w:t>
      </w:r>
      <w:r w:rsidR="00684D1D">
        <w:rPr>
          <w:rStyle w:val="DeltaViewInsertion"/>
          <w:rFonts w:cs="Arial"/>
          <w:color w:val="auto"/>
          <w:szCs w:val="22"/>
          <w:u w:val="none"/>
        </w:rPr>
        <w:t>.7(</w:t>
      </w:r>
      <w:proofErr w:type="spellStart"/>
      <w:r w:rsidR="00684D1D">
        <w:rPr>
          <w:rStyle w:val="DeltaViewInsertion"/>
          <w:rFonts w:cs="Arial"/>
          <w:color w:val="auto"/>
          <w:szCs w:val="22"/>
          <w:u w:val="none"/>
        </w:rPr>
        <w:t>i</w:t>
      </w:r>
      <w:proofErr w:type="spellEnd"/>
      <w:r w:rsidR="00684D1D">
        <w:rPr>
          <w:rStyle w:val="DeltaViewInsertion"/>
          <w:rFonts w:cs="Arial"/>
          <w:color w:val="auto"/>
          <w:szCs w:val="22"/>
          <w:u w:val="none"/>
        </w:rPr>
        <w:t>)</w:t>
      </w:r>
      <w:r w:rsidRPr="00B96B53">
        <w:rPr>
          <w:rStyle w:val="DeltaViewInsertion"/>
          <w:rFonts w:cs="Arial"/>
          <w:color w:val="auto"/>
          <w:szCs w:val="22"/>
          <w:u w:val="none"/>
        </w:rPr>
        <w:t>.</w:t>
      </w:r>
      <w:bookmarkEnd w:id="98"/>
    </w:p>
    <w:p w14:paraId="24B6E9DE" w14:textId="5771FD85" w:rsidR="00B96B53" w:rsidRPr="00176D61" w:rsidRDefault="00B96B53" w:rsidP="00223AD4">
      <w:pPr>
        <w:pStyle w:val="Heading3"/>
        <w:tabs>
          <w:tab w:val="clear" w:pos="0"/>
          <w:tab w:val="num" w:pos="900"/>
        </w:tabs>
        <w:ind w:left="902" w:hanging="902"/>
        <w:jc w:val="both"/>
        <w:rPr>
          <w:rFonts w:cs="Arial"/>
          <w:szCs w:val="22"/>
        </w:rPr>
      </w:pPr>
      <w:bookmarkStart w:id="99" w:name="_DV_C944"/>
      <w:r w:rsidRPr="00B96B53">
        <w:rPr>
          <w:rStyle w:val="DeltaViewInsertion"/>
          <w:rFonts w:cs="Arial"/>
          <w:color w:val="auto"/>
          <w:szCs w:val="22"/>
          <w:u w:val="none"/>
        </w:rPr>
        <w:t xml:space="preserve">For step injection into the </w:t>
      </w:r>
      <w:r w:rsidR="002819B8">
        <w:rPr>
          <w:rStyle w:val="DeltaViewInsertion"/>
          <w:rFonts w:cs="Arial"/>
          <w:color w:val="auto"/>
          <w:szCs w:val="22"/>
          <w:u w:val="none"/>
        </w:rPr>
        <w:t>OFTO</w:t>
      </w:r>
      <w:r w:rsidRPr="00B96B53">
        <w:rPr>
          <w:rStyle w:val="DeltaViewInsertion"/>
          <w:rFonts w:cs="Arial"/>
          <w:color w:val="auto"/>
          <w:szCs w:val="22"/>
          <w:u w:val="none"/>
        </w:rPr>
        <w:t xml:space="preserve"> voltage reference, steps of ±1% ±2% </w:t>
      </w:r>
      <w:r w:rsidR="00A105BF">
        <w:rPr>
          <w:rStyle w:val="DeltaViewInsertion"/>
          <w:rFonts w:cs="Arial"/>
          <w:color w:val="auto"/>
          <w:szCs w:val="22"/>
          <w:u w:val="none"/>
        </w:rPr>
        <w:t xml:space="preserve">and +4% </w:t>
      </w:r>
      <w:r w:rsidRPr="00B96B53">
        <w:rPr>
          <w:rStyle w:val="DeltaViewInsertion"/>
          <w:rFonts w:cs="Arial"/>
          <w:color w:val="auto"/>
          <w:szCs w:val="22"/>
          <w:u w:val="none"/>
        </w:rPr>
        <w:t>shall be applied to the voltage control system reference summing junction. The injection shall be maintained for</w:t>
      </w:r>
      <w:r w:rsidR="00A105BF">
        <w:rPr>
          <w:rStyle w:val="DeltaViewInsertion"/>
          <w:rFonts w:cs="Arial"/>
          <w:color w:val="auto"/>
          <w:szCs w:val="22"/>
          <w:u w:val="none"/>
        </w:rPr>
        <w:t xml:space="preserve"> a minimum of</w:t>
      </w:r>
      <w:r w:rsidRPr="00B96B53">
        <w:rPr>
          <w:rStyle w:val="DeltaViewInsertion"/>
          <w:rFonts w:cs="Arial"/>
          <w:color w:val="auto"/>
          <w:szCs w:val="22"/>
          <w:u w:val="none"/>
        </w:rPr>
        <w:t xml:space="preserve"> 10 seconds as per </w:t>
      </w:r>
      <w:r w:rsidR="008A6B0F">
        <w:rPr>
          <w:rStyle w:val="DeltaViewInsertion"/>
          <w:rFonts w:cs="Arial"/>
          <w:color w:val="auto"/>
          <w:szCs w:val="22"/>
          <w:u w:val="none"/>
        </w:rPr>
        <w:t xml:space="preserve">section </w:t>
      </w:r>
      <w:r w:rsidR="004569B5">
        <w:rPr>
          <w:rStyle w:val="DeltaViewInsertion"/>
          <w:rFonts w:cs="Arial"/>
          <w:color w:val="auto"/>
          <w:szCs w:val="22"/>
          <w:u w:val="none"/>
        </w:rPr>
        <w:t>4</w:t>
      </w:r>
      <w:r w:rsidR="00176D61">
        <w:rPr>
          <w:rStyle w:val="DeltaViewInsertion"/>
          <w:rFonts w:cs="Arial"/>
          <w:color w:val="auto"/>
          <w:szCs w:val="22"/>
          <w:u w:val="none"/>
        </w:rPr>
        <w:t>.</w:t>
      </w:r>
      <w:r w:rsidR="00AE0F60">
        <w:rPr>
          <w:rStyle w:val="DeltaViewInsertion"/>
          <w:rFonts w:cs="Arial"/>
          <w:color w:val="auto"/>
          <w:szCs w:val="22"/>
          <w:u w:val="none"/>
        </w:rPr>
        <w:t>4</w:t>
      </w:r>
      <w:r w:rsidR="00684D1D">
        <w:rPr>
          <w:rStyle w:val="DeltaViewInsertion"/>
          <w:rFonts w:cs="Arial"/>
          <w:color w:val="auto"/>
          <w:szCs w:val="22"/>
          <w:u w:val="none"/>
        </w:rPr>
        <w:t>.7(ii)</w:t>
      </w:r>
      <w:r w:rsidRPr="00B96B53">
        <w:rPr>
          <w:rStyle w:val="DeltaViewInsertion"/>
          <w:rFonts w:cs="Arial"/>
          <w:color w:val="auto"/>
          <w:szCs w:val="22"/>
          <w:u w:val="none"/>
        </w:rPr>
        <w:t>.</w:t>
      </w:r>
      <w:bookmarkEnd w:id="99"/>
    </w:p>
    <w:p w14:paraId="1836AD89" w14:textId="33830258" w:rsidR="00B96B53" w:rsidRPr="00176D61" w:rsidRDefault="00B96B53" w:rsidP="00223AD4">
      <w:pPr>
        <w:pStyle w:val="Heading3"/>
        <w:tabs>
          <w:tab w:val="clear" w:pos="0"/>
          <w:tab w:val="num" w:pos="900"/>
        </w:tabs>
        <w:ind w:left="902" w:hanging="902"/>
        <w:jc w:val="both"/>
        <w:rPr>
          <w:rFonts w:cs="Arial"/>
          <w:szCs w:val="22"/>
        </w:rPr>
      </w:pPr>
      <w:bookmarkStart w:id="100" w:name="_DV_C945"/>
      <w:r w:rsidRPr="00B96B53">
        <w:rPr>
          <w:rStyle w:val="DeltaViewInsertion"/>
          <w:rFonts w:cs="Arial"/>
          <w:color w:val="auto"/>
          <w:szCs w:val="22"/>
          <w:u w:val="none"/>
        </w:rPr>
        <w:t xml:space="preserve">Where the voltage control system comprises of discretely switched plant and apparatus </w:t>
      </w:r>
      <w:r w:rsidR="004E4FE2">
        <w:t>(e.g. Mechanically Switched Shunt Reactors or Capacitors</w:t>
      </w:r>
      <w:r w:rsidR="004E4FE2">
        <w:rPr>
          <w:rStyle w:val="DeltaViewInsertion"/>
          <w:rFonts w:cs="Arial"/>
          <w:color w:val="auto"/>
          <w:szCs w:val="22"/>
          <w:u w:val="none"/>
        </w:rPr>
        <w:t xml:space="preserve">) </w:t>
      </w:r>
      <w:r w:rsidRPr="00B96B53">
        <w:rPr>
          <w:rStyle w:val="DeltaViewInsertion"/>
          <w:rFonts w:cs="Arial"/>
          <w:color w:val="auto"/>
          <w:szCs w:val="22"/>
          <w:u w:val="none"/>
        </w:rPr>
        <w:t>additional tests will be required to demonstrate that</w:t>
      </w:r>
      <w:r w:rsidR="00751C08">
        <w:rPr>
          <w:rStyle w:val="DeltaViewInsertion"/>
          <w:rFonts w:cs="Arial"/>
          <w:color w:val="auto"/>
          <w:szCs w:val="22"/>
          <w:u w:val="none"/>
        </w:rPr>
        <w:t xml:space="preserve"> the overall</w:t>
      </w:r>
      <w:r w:rsidRPr="00B96B53">
        <w:rPr>
          <w:rStyle w:val="DeltaViewInsertion"/>
          <w:rFonts w:cs="Arial"/>
          <w:color w:val="auto"/>
          <w:szCs w:val="22"/>
          <w:u w:val="none"/>
        </w:rPr>
        <w:t xml:space="preserve"> performance</w:t>
      </w:r>
      <w:r w:rsidR="00751C08">
        <w:rPr>
          <w:rStyle w:val="DeltaViewInsertion"/>
          <w:rFonts w:cs="Arial"/>
          <w:color w:val="auto"/>
          <w:szCs w:val="22"/>
          <w:u w:val="none"/>
        </w:rPr>
        <w:t xml:space="preserve"> of the voltage control system w</w:t>
      </w:r>
      <w:r w:rsidR="00FD5FC1">
        <w:rPr>
          <w:rStyle w:val="DeltaViewInsertion"/>
          <w:rFonts w:cs="Arial"/>
          <w:color w:val="auto"/>
          <w:szCs w:val="22"/>
          <w:u w:val="none"/>
        </w:rPr>
        <w:t>hen switching these devices as part of the response</w:t>
      </w:r>
      <w:r w:rsidRPr="00B96B53">
        <w:rPr>
          <w:rStyle w:val="DeltaViewInsertion"/>
          <w:rFonts w:cs="Arial"/>
          <w:color w:val="auto"/>
          <w:szCs w:val="22"/>
          <w:u w:val="none"/>
        </w:rPr>
        <w:t xml:space="preserve"> is in accordance with STC and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Services Capability Specification requirements.</w:t>
      </w:r>
      <w:bookmarkEnd w:id="100"/>
    </w:p>
    <w:p w14:paraId="04AC29FA" w14:textId="77777777" w:rsidR="00B96B53" w:rsidRPr="00B96B53" w:rsidRDefault="00B96B53" w:rsidP="00176D61">
      <w:pPr>
        <w:pStyle w:val="Heading3"/>
        <w:keepLines/>
        <w:numPr>
          <w:ilvl w:val="0"/>
          <w:numId w:val="0"/>
        </w:numPr>
        <w:ind w:left="851"/>
        <w:jc w:val="both"/>
        <w:rPr>
          <w:rFonts w:cs="Arial"/>
          <w:szCs w:val="22"/>
        </w:rPr>
      </w:pPr>
      <w:bookmarkStart w:id="101" w:name="_DV_C946"/>
      <w:r w:rsidRPr="00AE0F60">
        <w:rPr>
          <w:rStyle w:val="DeltaViewInsertion"/>
          <w:rFonts w:cs="Arial"/>
          <w:color w:val="auto"/>
          <w:szCs w:val="22"/>
          <w:u w:val="single"/>
        </w:rPr>
        <w:t>Test Assessment</w:t>
      </w:r>
      <w:r w:rsidRPr="00B96B53">
        <w:rPr>
          <w:rStyle w:val="DeltaViewInsertion"/>
          <w:rFonts w:cs="Arial"/>
          <w:color w:val="auto"/>
          <w:szCs w:val="22"/>
          <w:u w:val="none"/>
        </w:rPr>
        <w:t>:</w:t>
      </w:r>
      <w:bookmarkEnd w:id="101"/>
    </w:p>
    <w:p w14:paraId="5BD3210D" w14:textId="1C8F7F9F" w:rsidR="00B96B53" w:rsidRPr="00176D61" w:rsidRDefault="00B96B53" w:rsidP="00176D61">
      <w:pPr>
        <w:pStyle w:val="Heading3"/>
        <w:keepLines/>
        <w:tabs>
          <w:tab w:val="clear" w:pos="0"/>
          <w:tab w:val="num" w:pos="900"/>
        </w:tabs>
        <w:ind w:left="900" w:hanging="900"/>
        <w:jc w:val="both"/>
        <w:rPr>
          <w:rFonts w:cs="Arial"/>
          <w:szCs w:val="22"/>
        </w:rPr>
      </w:pPr>
      <w:bookmarkStart w:id="102" w:name="_DV_C947"/>
      <w:r w:rsidRPr="00B96B53">
        <w:rPr>
          <w:rStyle w:val="DeltaViewInsertion"/>
          <w:rFonts w:cs="Arial"/>
          <w:color w:val="auto"/>
          <w:szCs w:val="22"/>
          <w:u w:val="none"/>
        </w:rPr>
        <w:t xml:space="preserve">The tests will be assessed by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against </w:t>
      </w:r>
      <w:r w:rsidR="003309FF">
        <w:rPr>
          <w:rStyle w:val="DeltaViewInsertion"/>
          <w:rFonts w:cs="Arial"/>
          <w:color w:val="auto"/>
          <w:szCs w:val="22"/>
          <w:u w:val="none"/>
        </w:rPr>
        <w:t>the requirements specified</w:t>
      </w:r>
      <w:r w:rsidR="003309FF" w:rsidRPr="00B96B53">
        <w:rPr>
          <w:rStyle w:val="DeltaViewInsertion"/>
          <w:rFonts w:cs="Arial"/>
          <w:color w:val="auto"/>
          <w:szCs w:val="22"/>
          <w:u w:val="none"/>
        </w:rPr>
        <w:t xml:space="preserve">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STC Section K and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the </w:t>
      </w:r>
      <w:bookmarkEnd w:id="102"/>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w:t>
      </w:r>
      <w:r w:rsidR="003309FF">
        <w:rPr>
          <w:rStyle w:val="DeltaViewInsertion"/>
          <w:rFonts w:cs="Arial"/>
          <w:color w:val="auto"/>
          <w:szCs w:val="22"/>
          <w:u w:val="none"/>
        </w:rPr>
        <w:t xml:space="preserve">in the </w:t>
      </w:r>
      <w:r w:rsidRPr="00B96B53">
        <w:rPr>
          <w:rStyle w:val="DeltaViewInsertion"/>
          <w:rFonts w:cs="Arial"/>
          <w:color w:val="auto"/>
          <w:szCs w:val="22"/>
          <w:u w:val="none"/>
        </w:rPr>
        <w:t>Services Capability Specification</w:t>
      </w:r>
    </w:p>
    <w:p w14:paraId="4DA7E9A1" w14:textId="77777777" w:rsidR="00B96B53" w:rsidRPr="00B96B53" w:rsidRDefault="00B96B53" w:rsidP="004A4C1E">
      <w:pPr>
        <w:pStyle w:val="Heading3"/>
        <w:keepLines/>
        <w:tabs>
          <w:tab w:val="clear" w:pos="0"/>
          <w:tab w:val="num" w:pos="900"/>
        </w:tabs>
        <w:ind w:left="900" w:hanging="900"/>
        <w:jc w:val="both"/>
        <w:rPr>
          <w:rFonts w:cs="Arial"/>
          <w:szCs w:val="22"/>
        </w:rPr>
      </w:pPr>
      <w:bookmarkStart w:id="103" w:name="_DV_C948"/>
      <w:r w:rsidRPr="00AE0F60">
        <w:rPr>
          <w:rStyle w:val="DeltaViewInsertion"/>
          <w:rFonts w:cs="Arial"/>
          <w:color w:val="auto"/>
          <w:szCs w:val="22"/>
          <w:u w:val="single"/>
        </w:rPr>
        <w:t>Tests</w:t>
      </w:r>
      <w:r w:rsidRPr="00B96B53">
        <w:rPr>
          <w:rStyle w:val="DeltaViewInsertion"/>
          <w:rFonts w:cs="Arial"/>
          <w:color w:val="auto"/>
          <w:szCs w:val="22"/>
          <w:u w:val="none"/>
        </w:rPr>
        <w:t>:</w:t>
      </w:r>
      <w:bookmarkEnd w:id="103"/>
    </w:p>
    <w:p w14:paraId="3DBAB3A2" w14:textId="77777777" w:rsidR="00684D1D" w:rsidRPr="00F43FE6" w:rsidRDefault="00B96B53" w:rsidP="00684D1D">
      <w:pPr>
        <w:pStyle w:val="BodyText"/>
        <w:ind w:left="851"/>
        <w:rPr>
          <w:rStyle w:val="DeltaViewInsertion"/>
          <w:rFonts w:cs="Arial"/>
          <w:color w:val="auto"/>
          <w:szCs w:val="22"/>
          <w:u w:val="none"/>
        </w:rPr>
      </w:pPr>
      <w:bookmarkStart w:id="104" w:name="_DV_C949"/>
      <w:r w:rsidRPr="00B96B53">
        <w:rPr>
          <w:rStyle w:val="DeltaViewInsertion"/>
          <w:rFonts w:cs="Arial"/>
          <w:color w:val="auto"/>
          <w:szCs w:val="22"/>
          <w:u w:val="none"/>
        </w:rPr>
        <w:t>(</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w:t>
      </w:r>
      <w:bookmarkStart w:id="105" w:name="_DV_C950"/>
      <w:bookmarkEnd w:id="104"/>
      <w:r w:rsidR="00684D1D">
        <w:rPr>
          <w:rStyle w:val="DeltaViewInsertion"/>
          <w:rFonts w:cs="Arial"/>
          <w:color w:val="auto"/>
          <w:szCs w:val="22"/>
          <w:u w:val="none"/>
        </w:rPr>
        <w:t xml:space="preserve"> </w:t>
      </w:r>
      <w:r w:rsidR="00684D1D" w:rsidRPr="00B96B53">
        <w:rPr>
          <w:rStyle w:val="DeltaViewInsertion"/>
          <w:rFonts w:cs="Arial"/>
          <w:color w:val="auto"/>
          <w:szCs w:val="22"/>
          <w:u w:val="none"/>
        </w:rPr>
        <w:t>Transformer tap sequence for voltage control tests</w:t>
      </w:r>
      <w:bookmarkEnd w:id="105"/>
    </w:p>
    <w:p w14:paraId="3E8A2824" w14:textId="747538DA" w:rsidR="00B96B53" w:rsidRPr="00B96B53" w:rsidRDefault="00232DF5" w:rsidP="00B039FC">
      <w:pPr>
        <w:pStyle w:val="BodyText"/>
        <w:jc w:val="center"/>
        <w:rPr>
          <w:rFonts w:cs="Arial"/>
          <w:szCs w:val="22"/>
        </w:rPr>
      </w:pPr>
      <w:r w:rsidRPr="00684D1D">
        <w:rPr>
          <w:rFonts w:cs="Arial"/>
          <w:noProof/>
          <w:szCs w:val="22"/>
        </w:rPr>
        <w:drawing>
          <wp:inline distT="0" distB="0" distL="0" distR="0" wp14:anchorId="0E096D1B" wp14:editId="22035233">
            <wp:extent cx="3219450" cy="1225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19450" cy="1225550"/>
                    </a:xfrm>
                    <a:prstGeom prst="rect">
                      <a:avLst/>
                    </a:prstGeom>
                    <a:noFill/>
                    <a:ln>
                      <a:noFill/>
                    </a:ln>
                  </pic:spPr>
                </pic:pic>
              </a:graphicData>
            </a:graphic>
          </wp:inline>
        </w:drawing>
      </w:r>
    </w:p>
    <w:p w14:paraId="5532C232" w14:textId="77777777" w:rsidR="00F43FE6" w:rsidRDefault="00B96B53" w:rsidP="00B039FC">
      <w:pPr>
        <w:tabs>
          <w:tab w:val="left" w:pos="720"/>
          <w:tab w:val="left" w:pos="1440"/>
        </w:tabs>
        <w:rPr>
          <w:rStyle w:val="DeltaViewInsertion"/>
          <w:rFonts w:cs="Arial"/>
          <w:color w:val="auto"/>
          <w:sz w:val="28"/>
          <w:szCs w:val="22"/>
          <w:u w:val="none"/>
        </w:rPr>
      </w:pPr>
      <w:bookmarkStart w:id="106" w:name="_DV_C951"/>
      <w:r w:rsidRPr="00B96B53">
        <w:rPr>
          <w:rStyle w:val="DeltaViewInsertion"/>
          <w:rFonts w:cs="Arial"/>
          <w:color w:val="auto"/>
          <w:sz w:val="28"/>
          <w:szCs w:val="22"/>
          <w:u w:val="none"/>
        </w:rPr>
        <w:tab/>
      </w:r>
      <w:r w:rsidRPr="00B96B53">
        <w:rPr>
          <w:rStyle w:val="DeltaViewInsertion"/>
          <w:rFonts w:cs="Arial"/>
          <w:color w:val="auto"/>
          <w:sz w:val="28"/>
          <w:szCs w:val="22"/>
          <w:u w:val="none"/>
        </w:rPr>
        <w:tab/>
      </w:r>
    </w:p>
    <w:p w14:paraId="1750DF31" w14:textId="77777777" w:rsidR="00B96B53" w:rsidRPr="00B96B53" w:rsidRDefault="00B96B53" w:rsidP="00684D1D">
      <w:pPr>
        <w:tabs>
          <w:tab w:val="left" w:pos="720"/>
          <w:tab w:val="left" w:pos="993"/>
        </w:tabs>
        <w:ind w:left="709"/>
        <w:rPr>
          <w:rFonts w:cs="Arial"/>
          <w:sz w:val="28"/>
          <w:szCs w:val="22"/>
        </w:rPr>
      </w:pPr>
      <w:r w:rsidRPr="00B96B53">
        <w:rPr>
          <w:rStyle w:val="DeltaViewInsertion"/>
          <w:rFonts w:cs="Arial"/>
          <w:color w:val="auto"/>
          <w:szCs w:val="22"/>
          <w:u w:val="none"/>
        </w:rPr>
        <w:t>(ii)</w:t>
      </w:r>
      <w:r w:rsidRPr="00B96B53">
        <w:rPr>
          <w:rStyle w:val="DeltaViewInsertion"/>
          <w:rFonts w:cs="Arial"/>
          <w:color w:val="auto"/>
          <w:szCs w:val="22"/>
          <w:u w:val="none"/>
        </w:rPr>
        <w:tab/>
      </w:r>
      <w:bookmarkEnd w:id="106"/>
      <w:r w:rsidR="00684D1D" w:rsidRPr="00B96B53">
        <w:rPr>
          <w:rStyle w:val="DeltaViewInsertion"/>
          <w:rFonts w:cs="Arial"/>
          <w:color w:val="auto"/>
          <w:szCs w:val="22"/>
          <w:u w:val="none"/>
        </w:rPr>
        <w:t>Step injection sequence for voltage control tests</w:t>
      </w:r>
    </w:p>
    <w:p w14:paraId="148F2B47" w14:textId="16FDBAAA" w:rsidR="00B96B53" w:rsidRDefault="00B96B53" w:rsidP="00B039FC">
      <w:pPr>
        <w:tabs>
          <w:tab w:val="left" w:pos="1440"/>
        </w:tabs>
        <w:jc w:val="center"/>
        <w:rPr>
          <w:rFonts w:cs="Arial"/>
          <w:sz w:val="28"/>
          <w:szCs w:val="22"/>
        </w:rPr>
      </w:pPr>
    </w:p>
    <w:bookmarkStart w:id="107" w:name="_MON_1617691108"/>
    <w:bookmarkEnd w:id="107"/>
    <w:p w14:paraId="2404CAB6" w14:textId="6F02B9FA" w:rsidR="00824AE1" w:rsidRDefault="00593A05" w:rsidP="00B039FC">
      <w:pPr>
        <w:tabs>
          <w:tab w:val="left" w:pos="1440"/>
        </w:tabs>
        <w:jc w:val="center"/>
      </w:pPr>
      <w:r w:rsidRPr="00B66816">
        <w:object w:dxaOrig="6817" w:dyaOrig="2866" w14:anchorId="36572F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2pt;height:2in" o:ole="">
            <v:imagedata r:id="rId15" o:title=""/>
          </v:shape>
          <o:OLEObject Type="Embed" ProgID="Word.Picture.8" ShapeID="_x0000_i1025" DrawAspect="Content" ObjectID="_1822090739" r:id="rId16"/>
        </w:object>
      </w:r>
    </w:p>
    <w:p w14:paraId="56A5ABA6" w14:textId="7A27BDEE" w:rsidR="00593A05" w:rsidRPr="00B96B53" w:rsidRDefault="006F51EC" w:rsidP="006F51EC">
      <w:pPr>
        <w:tabs>
          <w:tab w:val="left" w:pos="1440"/>
        </w:tabs>
        <w:ind w:left="851" w:hanging="851"/>
        <w:jc w:val="both"/>
        <w:rPr>
          <w:rFonts w:cs="Arial"/>
          <w:sz w:val="28"/>
          <w:szCs w:val="22"/>
        </w:rPr>
      </w:pPr>
      <w:r>
        <w:rPr>
          <w:rFonts w:cs="Arial"/>
          <w:szCs w:val="22"/>
        </w:rPr>
        <w:t>4.4.8</w:t>
      </w:r>
      <w:r>
        <w:rPr>
          <w:rFonts w:cs="Arial"/>
          <w:szCs w:val="22"/>
        </w:rPr>
        <w:tab/>
      </w:r>
      <w:r w:rsidRPr="00CE6D74">
        <w:rPr>
          <w:rFonts w:cs="Arial"/>
          <w:szCs w:val="22"/>
        </w:rPr>
        <w:t>In the case of an Offshore Transmission System that does not provide voltage control down to zero Active Power a test to demonstrate the smooth transition from voltage control mode to unity Power Factor shall be carried out. The Offshore Transmission System voltage setpoint should be altered to produce lagging Reactive Power or absorbing leading Reactive Power at a low Active Power level where voltage control is provided. The Power Park Module Active Power should then be reduced to zero Active Power as a ramp over a short period (60 seconds is suggested</w:t>
      </w:r>
      <w:r>
        <w:rPr>
          <w:rFonts w:cs="Arial"/>
          <w:szCs w:val="22"/>
        </w:rPr>
        <w:t>).</w:t>
      </w:r>
    </w:p>
    <w:p w14:paraId="537BF96A" w14:textId="77777777" w:rsidR="00AF6E1B" w:rsidRPr="00B96B53" w:rsidRDefault="00AF6E1B" w:rsidP="00B039FC">
      <w:pPr>
        <w:pStyle w:val="Heading2"/>
        <w:keepNext/>
        <w:keepLines/>
      </w:pPr>
      <w:r w:rsidRPr="00B96B53">
        <w:rPr>
          <w:rStyle w:val="DeltaViewInsertion"/>
          <w:rFonts w:cs="Arial"/>
          <w:color w:val="auto"/>
          <w:szCs w:val="22"/>
          <w:u w:val="none"/>
        </w:rPr>
        <w:t>Tests</w:t>
      </w:r>
      <w:r>
        <w:rPr>
          <w:rStyle w:val="DeltaViewInsertion"/>
          <w:rFonts w:cs="Arial"/>
          <w:color w:val="auto"/>
          <w:szCs w:val="22"/>
          <w:u w:val="none"/>
        </w:rPr>
        <w:t xml:space="preserve"> For </w:t>
      </w:r>
      <w:r w:rsidRPr="00AF6E1B">
        <w:rPr>
          <w:rStyle w:val="DeltaViewInsertion"/>
          <w:rFonts w:cs="Arial"/>
          <w:color w:val="auto"/>
          <w:szCs w:val="22"/>
          <w:u w:val="none"/>
        </w:rPr>
        <w:t xml:space="preserve">Damping Facilities </w:t>
      </w:r>
      <w:r>
        <w:rPr>
          <w:rStyle w:val="DeltaViewInsertion"/>
          <w:rFonts w:cs="Arial"/>
          <w:color w:val="auto"/>
          <w:szCs w:val="22"/>
          <w:u w:val="none"/>
        </w:rPr>
        <w:t>on</w:t>
      </w:r>
      <w:r w:rsidRPr="00AF6E1B">
        <w:rPr>
          <w:rStyle w:val="DeltaViewInsertion"/>
          <w:rFonts w:cs="Arial"/>
          <w:color w:val="auto"/>
          <w:szCs w:val="22"/>
          <w:u w:val="none"/>
        </w:rPr>
        <w:t xml:space="preserve"> Transmission DC Connections</w:t>
      </w:r>
    </w:p>
    <w:p w14:paraId="561C414E" w14:textId="77777777" w:rsidR="00AF6E1B" w:rsidRPr="00B96B53" w:rsidRDefault="00AF6E1B" w:rsidP="00B039FC">
      <w:pPr>
        <w:pStyle w:val="Heading3"/>
        <w:keepLines/>
        <w:numPr>
          <w:ilvl w:val="0"/>
          <w:numId w:val="0"/>
        </w:numPr>
        <w:ind w:left="851"/>
        <w:jc w:val="both"/>
        <w:rPr>
          <w:rFonts w:cs="Arial"/>
          <w:szCs w:val="22"/>
        </w:rPr>
      </w:pPr>
      <w:r w:rsidRPr="008A7A6D">
        <w:rPr>
          <w:rStyle w:val="DeltaViewInsertion"/>
          <w:rFonts w:cs="Arial"/>
          <w:color w:val="auto"/>
          <w:szCs w:val="22"/>
          <w:u w:val="single"/>
        </w:rPr>
        <w:t>Description of Tests</w:t>
      </w:r>
      <w:r w:rsidRPr="00B96B53">
        <w:rPr>
          <w:rStyle w:val="DeltaViewInsertion"/>
          <w:rFonts w:cs="Arial"/>
          <w:color w:val="auto"/>
          <w:szCs w:val="22"/>
          <w:u w:val="none"/>
        </w:rPr>
        <w:t xml:space="preserve">: </w:t>
      </w:r>
    </w:p>
    <w:p w14:paraId="15023976" w14:textId="15218AB5" w:rsidR="003242E1" w:rsidRDefault="003242E1" w:rsidP="00B039FC">
      <w:pPr>
        <w:pStyle w:val="Heading3"/>
        <w:keepLines/>
        <w:tabs>
          <w:tab w:val="clear" w:pos="0"/>
          <w:tab w:val="num" w:pos="900"/>
        </w:tabs>
        <w:ind w:left="900" w:hanging="900"/>
        <w:jc w:val="both"/>
        <w:rPr>
          <w:rStyle w:val="DeltaViewInsertion"/>
          <w:rFonts w:cs="Arial"/>
          <w:color w:val="auto"/>
          <w:szCs w:val="22"/>
          <w:u w:val="none"/>
        </w:rPr>
      </w:pPr>
      <w:r>
        <w:rPr>
          <w:rStyle w:val="DeltaViewInsertion"/>
          <w:rFonts w:cs="Arial"/>
          <w:color w:val="auto"/>
          <w:szCs w:val="22"/>
          <w:u w:val="none"/>
        </w:rPr>
        <w:t xml:space="preserve">Where the </w:t>
      </w:r>
      <w:r w:rsidR="00702950">
        <w:rPr>
          <w:rStyle w:val="DeltaViewInsertion"/>
          <w:rFonts w:cs="Arial"/>
          <w:color w:val="auto"/>
          <w:szCs w:val="22"/>
          <w:u w:val="none"/>
        </w:rPr>
        <w:t xml:space="preserve">Offshore Transmission System employs a Transmission </w:t>
      </w:r>
      <w:r w:rsidR="008A6B0F">
        <w:rPr>
          <w:rStyle w:val="DeltaViewInsertion"/>
          <w:rFonts w:cs="Arial"/>
          <w:color w:val="auto"/>
          <w:szCs w:val="22"/>
          <w:u w:val="none"/>
        </w:rPr>
        <w:t xml:space="preserve">DC </w:t>
      </w:r>
      <w:r w:rsidR="00702950">
        <w:rPr>
          <w:rStyle w:val="DeltaViewInsertion"/>
          <w:rFonts w:cs="Arial"/>
          <w:color w:val="auto"/>
          <w:szCs w:val="22"/>
          <w:u w:val="none"/>
        </w:rPr>
        <w:t>C</w:t>
      </w:r>
      <w:r w:rsidR="008A6B0F">
        <w:rPr>
          <w:rStyle w:val="DeltaViewInsertion"/>
          <w:rFonts w:cs="Arial"/>
          <w:color w:val="auto"/>
          <w:szCs w:val="22"/>
          <w:u w:val="none"/>
        </w:rPr>
        <w:t>onverter</w:t>
      </w:r>
      <w:r w:rsidR="00702950">
        <w:rPr>
          <w:rStyle w:val="DeltaViewInsertion"/>
          <w:rFonts w:cs="Arial"/>
          <w:color w:val="auto"/>
          <w:szCs w:val="22"/>
          <w:u w:val="none"/>
        </w:rPr>
        <w:t xml:space="preserve">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w:t>
      </w:r>
      <w:r w:rsidR="00816C02">
        <w:rPr>
          <w:rStyle w:val="DeltaViewInsertion"/>
          <w:rFonts w:cs="Arial"/>
          <w:color w:val="auto"/>
          <w:szCs w:val="22"/>
          <w:u w:val="none"/>
        </w:rPr>
        <w:t>and/</w:t>
      </w:r>
      <w:r w:rsidR="00702950">
        <w:rPr>
          <w:rStyle w:val="DeltaViewInsertion"/>
          <w:rFonts w:cs="Arial"/>
          <w:color w:val="auto"/>
          <w:szCs w:val="22"/>
          <w:u w:val="none"/>
        </w:rPr>
        <w:t>or</w:t>
      </w:r>
      <w:r>
        <w:rPr>
          <w:rStyle w:val="DeltaViewInsertion"/>
          <w:rFonts w:cs="Arial"/>
          <w:color w:val="auto"/>
          <w:szCs w:val="22"/>
          <w:u w:val="none"/>
        </w:rPr>
        <w:t xml:space="preserve"> the </w:t>
      </w:r>
      <w:r w:rsidRPr="00B96B53">
        <w:rPr>
          <w:rStyle w:val="DeltaViewInsertion"/>
          <w:rFonts w:cs="Arial"/>
          <w:color w:val="auto"/>
          <w:szCs w:val="22"/>
          <w:u w:val="none"/>
        </w:rPr>
        <w:t>Services Capability Specification</w:t>
      </w:r>
      <w:r>
        <w:rPr>
          <w:rStyle w:val="DeltaViewInsertion"/>
          <w:rFonts w:cs="Arial"/>
          <w:color w:val="auto"/>
          <w:szCs w:val="22"/>
          <w:u w:val="none"/>
        </w:rPr>
        <w:t xml:space="preserve"> requires the </w:t>
      </w:r>
      <w:r w:rsidR="002819B8">
        <w:rPr>
          <w:rStyle w:val="DeltaViewInsertion"/>
          <w:rFonts w:cs="Arial"/>
          <w:color w:val="auto"/>
          <w:szCs w:val="22"/>
          <w:u w:val="none"/>
        </w:rPr>
        <w:t>OFTO</w:t>
      </w:r>
      <w:r>
        <w:rPr>
          <w:rStyle w:val="DeltaViewInsertion"/>
          <w:rFonts w:cs="Arial"/>
          <w:color w:val="auto"/>
          <w:szCs w:val="22"/>
          <w:u w:val="none"/>
        </w:rPr>
        <w:t xml:space="preserve"> to provide </w:t>
      </w:r>
      <w:r w:rsidR="008A6B0F">
        <w:rPr>
          <w:rStyle w:val="DeltaViewInsertion"/>
          <w:rFonts w:cs="Arial"/>
          <w:color w:val="auto"/>
          <w:szCs w:val="22"/>
          <w:u w:val="none"/>
        </w:rPr>
        <w:t>sub-synchronous resonance d</w:t>
      </w:r>
      <w:r w:rsidRPr="00AF6E1B">
        <w:rPr>
          <w:rStyle w:val="DeltaViewInsertion"/>
          <w:rFonts w:cs="Arial"/>
          <w:color w:val="auto"/>
          <w:szCs w:val="22"/>
          <w:u w:val="none"/>
        </w:rPr>
        <w:t xml:space="preserve">amping </w:t>
      </w:r>
      <w:r w:rsidR="008A6B0F">
        <w:rPr>
          <w:rStyle w:val="DeltaViewInsertion"/>
          <w:rFonts w:cs="Arial"/>
          <w:color w:val="auto"/>
          <w:szCs w:val="22"/>
          <w:u w:val="none"/>
        </w:rPr>
        <w:t>control f</w:t>
      </w:r>
      <w:r w:rsidRPr="00AF6E1B">
        <w:rPr>
          <w:rStyle w:val="DeltaViewInsertion"/>
          <w:rFonts w:cs="Arial"/>
          <w:color w:val="auto"/>
          <w:szCs w:val="22"/>
          <w:u w:val="none"/>
        </w:rPr>
        <w:t xml:space="preserve">acilities </w:t>
      </w:r>
      <w:r>
        <w:rPr>
          <w:rStyle w:val="DeltaViewInsertion"/>
          <w:rFonts w:cs="Arial"/>
          <w:color w:val="auto"/>
          <w:szCs w:val="22"/>
          <w:u w:val="none"/>
        </w:rPr>
        <w:t xml:space="preserve">the requirements for testing these facilities will be </w:t>
      </w:r>
      <w:r w:rsidR="006610D8">
        <w:rPr>
          <w:rStyle w:val="DeltaViewInsertion"/>
          <w:rFonts w:cs="Arial"/>
          <w:color w:val="auto"/>
          <w:szCs w:val="22"/>
          <w:u w:val="none"/>
        </w:rPr>
        <w:t>determined by</w:t>
      </w:r>
      <w:r>
        <w:rPr>
          <w:rStyle w:val="DeltaViewInsertion"/>
          <w:rFonts w:cs="Arial"/>
          <w:color w:val="auto"/>
          <w:szCs w:val="22"/>
          <w:u w:val="none"/>
        </w:rPr>
        <w:t xml:space="preserve"> </w:t>
      </w:r>
      <w:r w:rsidR="001E675B">
        <w:rPr>
          <w:rStyle w:val="DeltaViewInsertion"/>
          <w:rFonts w:cs="Arial"/>
          <w:color w:val="auto"/>
          <w:szCs w:val="22"/>
          <w:u w:val="none"/>
        </w:rPr>
        <w:t>The Company</w:t>
      </w:r>
      <w:r w:rsidR="00E028BA">
        <w:rPr>
          <w:rStyle w:val="DeltaViewInsertion"/>
          <w:rFonts w:cs="Arial"/>
          <w:color w:val="auto"/>
          <w:szCs w:val="22"/>
          <w:u w:val="none"/>
        </w:rPr>
        <w:t xml:space="preserve"> prior to </w:t>
      </w:r>
      <w:r w:rsidR="008C7FA8">
        <w:rPr>
          <w:rStyle w:val="DeltaViewInsertion"/>
          <w:rFonts w:cs="Arial"/>
          <w:color w:val="auto"/>
          <w:szCs w:val="22"/>
          <w:u w:val="none"/>
        </w:rPr>
        <w:t xml:space="preserve">or as part of </w:t>
      </w:r>
      <w:r w:rsidR="008C7FA8">
        <w:rPr>
          <w:rFonts w:cs="Arial"/>
        </w:rPr>
        <w:t xml:space="preserve">Commissioning Panel Stage 1 work under </w:t>
      </w:r>
      <w:r w:rsidR="008C7FA8" w:rsidRPr="006771CB">
        <w:rPr>
          <w:rFonts w:cs="Arial"/>
        </w:rPr>
        <w:t>STCP1</w:t>
      </w:r>
      <w:r w:rsidR="008C7FA8">
        <w:rPr>
          <w:rFonts w:cs="Arial"/>
        </w:rPr>
        <w:t>9-4</w:t>
      </w:r>
      <w:r>
        <w:rPr>
          <w:rStyle w:val="DeltaViewInsertion"/>
          <w:rFonts w:cs="Arial"/>
          <w:color w:val="auto"/>
          <w:szCs w:val="22"/>
          <w:u w:val="none"/>
        </w:rPr>
        <w:t>.</w:t>
      </w:r>
      <w:r w:rsidRPr="00B96B53">
        <w:rPr>
          <w:rStyle w:val="DeltaViewInsertion"/>
          <w:rFonts w:cs="Arial"/>
          <w:color w:val="auto"/>
          <w:szCs w:val="22"/>
          <w:u w:val="none"/>
        </w:rPr>
        <w:t xml:space="preserve"> </w:t>
      </w:r>
    </w:p>
    <w:p w14:paraId="11631B78" w14:textId="77777777" w:rsidR="003242E1" w:rsidRPr="002536C7" w:rsidRDefault="003242E1" w:rsidP="003242E1">
      <w:pPr>
        <w:pStyle w:val="Heading3"/>
        <w:keepLines/>
        <w:numPr>
          <w:ilvl w:val="0"/>
          <w:numId w:val="0"/>
        </w:numPr>
        <w:ind w:left="851"/>
        <w:jc w:val="both"/>
        <w:rPr>
          <w:rFonts w:cs="Arial"/>
          <w:szCs w:val="22"/>
        </w:rPr>
      </w:pPr>
      <w:r w:rsidRPr="008A7A6D">
        <w:rPr>
          <w:rStyle w:val="DeltaViewInsertion"/>
          <w:rFonts w:cs="Arial"/>
          <w:color w:val="auto"/>
          <w:szCs w:val="22"/>
          <w:u w:val="single"/>
        </w:rPr>
        <w:t>Test Assessment</w:t>
      </w:r>
      <w:r w:rsidRPr="00B96B53">
        <w:rPr>
          <w:rStyle w:val="DeltaViewInsertion"/>
          <w:rFonts w:cs="Arial"/>
          <w:color w:val="auto"/>
          <w:szCs w:val="22"/>
          <w:u w:val="none"/>
        </w:rPr>
        <w:t>:</w:t>
      </w:r>
    </w:p>
    <w:p w14:paraId="22217588" w14:textId="42D30890" w:rsidR="003242E1" w:rsidRPr="00385A0A" w:rsidRDefault="003242E1" w:rsidP="003242E1">
      <w:pPr>
        <w:pStyle w:val="Heading3"/>
        <w:keepLines/>
        <w:tabs>
          <w:tab w:val="clear" w:pos="0"/>
          <w:tab w:val="num" w:pos="900"/>
        </w:tabs>
        <w:ind w:left="900" w:hanging="900"/>
        <w:jc w:val="both"/>
        <w:rPr>
          <w:rFonts w:cs="Arial"/>
          <w:szCs w:val="22"/>
        </w:rPr>
      </w:pPr>
      <w:r w:rsidRPr="00B96B53">
        <w:rPr>
          <w:rStyle w:val="DeltaViewInsertion"/>
          <w:rFonts w:cs="Arial"/>
          <w:color w:val="auto"/>
          <w:szCs w:val="22"/>
          <w:u w:val="none"/>
        </w:rPr>
        <w:t xml:space="preserve">The test results will be assessed by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against STC Section K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w:t>
      </w:r>
      <w:r w:rsidR="00816C02">
        <w:rPr>
          <w:rStyle w:val="DeltaViewInsertion"/>
          <w:rFonts w:cs="Arial"/>
          <w:color w:val="auto"/>
          <w:szCs w:val="22"/>
          <w:u w:val="none"/>
        </w:rPr>
        <w:t>/or</w:t>
      </w:r>
      <w:r w:rsidRPr="00B96B53">
        <w:rPr>
          <w:rStyle w:val="DeltaViewInsertion"/>
          <w:rFonts w:cs="Arial"/>
          <w:color w:val="auto"/>
          <w:szCs w:val="22"/>
          <w:u w:val="none"/>
        </w:rPr>
        <w:t xml:space="preserve"> </w:t>
      </w:r>
      <w:r w:rsidR="00373554">
        <w:rPr>
          <w:rStyle w:val="DeltaViewInsertion"/>
          <w:rFonts w:cs="Arial"/>
          <w:color w:val="auto"/>
          <w:szCs w:val="22"/>
          <w:u w:val="none"/>
        </w:rPr>
        <w:t xml:space="preserve">the </w:t>
      </w:r>
      <w:r w:rsidRPr="00B96B53">
        <w:rPr>
          <w:rStyle w:val="DeltaViewInsertion"/>
          <w:rFonts w:cs="Arial"/>
          <w:color w:val="auto"/>
          <w:szCs w:val="22"/>
          <w:u w:val="none"/>
        </w:rPr>
        <w:t>Services Capability Specification.</w:t>
      </w:r>
    </w:p>
    <w:p w14:paraId="78A698F3" w14:textId="77777777" w:rsidR="003242E1" w:rsidRPr="00B96B53" w:rsidRDefault="003242E1" w:rsidP="003242E1">
      <w:pPr>
        <w:pStyle w:val="Test"/>
        <w:tabs>
          <w:tab w:val="clear" w:pos="794"/>
          <w:tab w:val="clear" w:pos="1021"/>
          <w:tab w:val="left" w:pos="-9"/>
          <w:tab w:val="left" w:pos="851"/>
          <w:tab w:val="num" w:pos="1560"/>
        </w:tabs>
        <w:ind w:left="1560" w:hanging="567"/>
        <w:rPr>
          <w:rFonts w:ascii="Arial" w:hAnsi="Arial" w:cs="Arial"/>
          <w:szCs w:val="22"/>
        </w:rPr>
      </w:pPr>
    </w:p>
    <w:p w14:paraId="2A46AB79" w14:textId="77777777" w:rsidR="00B96B53" w:rsidRPr="00AF6E1B" w:rsidRDefault="00AF6E1B" w:rsidP="00AF6E1B">
      <w:pPr>
        <w:pStyle w:val="Heading2"/>
        <w:rPr>
          <w:rStyle w:val="DeltaViewInsertion"/>
          <w:rFonts w:cs="Arial"/>
          <w:color w:val="auto"/>
          <w:szCs w:val="22"/>
          <w:u w:val="none"/>
        </w:rPr>
      </w:pPr>
      <w:r w:rsidRPr="00B96B53">
        <w:rPr>
          <w:rStyle w:val="DeltaViewInsertion"/>
          <w:rFonts w:cs="Arial"/>
          <w:color w:val="auto"/>
          <w:szCs w:val="22"/>
          <w:u w:val="none"/>
        </w:rPr>
        <w:t>Tests</w:t>
      </w:r>
      <w:r>
        <w:rPr>
          <w:rStyle w:val="DeltaViewInsertion"/>
          <w:rFonts w:cs="Arial"/>
          <w:color w:val="auto"/>
          <w:szCs w:val="22"/>
          <w:u w:val="none"/>
        </w:rPr>
        <w:t xml:space="preserve"> For </w:t>
      </w:r>
      <w:r w:rsidRPr="00AF6E1B">
        <w:rPr>
          <w:rStyle w:val="DeltaViewInsertion"/>
          <w:rFonts w:cs="Arial"/>
          <w:color w:val="auto"/>
          <w:szCs w:val="22"/>
          <w:u w:val="none"/>
        </w:rPr>
        <w:t>Frequ</w:t>
      </w:r>
      <w:r>
        <w:rPr>
          <w:rStyle w:val="DeltaViewInsertion"/>
          <w:rFonts w:cs="Arial"/>
          <w:color w:val="auto"/>
          <w:szCs w:val="22"/>
          <w:u w:val="none"/>
        </w:rPr>
        <w:t>ency Capability and Signals</w:t>
      </w:r>
    </w:p>
    <w:p w14:paraId="742D0AE9" w14:textId="77777777" w:rsidR="00E028BA" w:rsidRPr="00B96B53" w:rsidRDefault="00E028BA" w:rsidP="00E028BA">
      <w:pPr>
        <w:pStyle w:val="Heading3"/>
        <w:keepLines/>
        <w:numPr>
          <w:ilvl w:val="0"/>
          <w:numId w:val="0"/>
        </w:numPr>
        <w:ind w:left="851"/>
        <w:jc w:val="both"/>
        <w:rPr>
          <w:rFonts w:cs="Arial"/>
          <w:szCs w:val="22"/>
        </w:rPr>
      </w:pPr>
      <w:r w:rsidRPr="008A7A6D">
        <w:rPr>
          <w:rStyle w:val="DeltaViewInsertion"/>
          <w:rFonts w:cs="Arial"/>
          <w:color w:val="auto"/>
          <w:szCs w:val="22"/>
          <w:u w:val="single"/>
        </w:rPr>
        <w:t>Description of Tests</w:t>
      </w:r>
      <w:r w:rsidRPr="00B96B53">
        <w:rPr>
          <w:rStyle w:val="DeltaViewInsertion"/>
          <w:rFonts w:cs="Arial"/>
          <w:color w:val="auto"/>
          <w:szCs w:val="22"/>
          <w:u w:val="none"/>
        </w:rPr>
        <w:t xml:space="preserve">: </w:t>
      </w:r>
    </w:p>
    <w:p w14:paraId="7F087132" w14:textId="34FC48BE" w:rsidR="00B96B53" w:rsidRDefault="00E028BA" w:rsidP="00E028BA">
      <w:pPr>
        <w:pStyle w:val="Heading3"/>
        <w:keepLines/>
        <w:tabs>
          <w:tab w:val="clear" w:pos="0"/>
          <w:tab w:val="num" w:pos="900"/>
        </w:tabs>
        <w:ind w:left="900" w:hanging="900"/>
        <w:jc w:val="both"/>
      </w:pPr>
      <w:r>
        <w:rPr>
          <w:rStyle w:val="DeltaViewInsertion"/>
          <w:rFonts w:cs="Arial"/>
          <w:color w:val="auto"/>
          <w:szCs w:val="22"/>
          <w:u w:val="none"/>
        </w:rPr>
        <w:t xml:space="preserve">Where the Offshore Transmission System employs </w:t>
      </w:r>
      <w:r w:rsidR="003D4555">
        <w:rPr>
          <w:rStyle w:val="DeltaViewInsertion"/>
          <w:rFonts w:cs="Arial"/>
          <w:color w:val="auto"/>
          <w:szCs w:val="22"/>
          <w:u w:val="none"/>
        </w:rPr>
        <w:t xml:space="preserve">a Transmission DC Converter </w:t>
      </w:r>
      <w:r>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w:t>
      </w:r>
      <w:r>
        <w:rPr>
          <w:rStyle w:val="DeltaViewInsertion"/>
          <w:rFonts w:cs="Arial"/>
          <w:color w:val="auto"/>
          <w:szCs w:val="22"/>
          <w:u w:val="none"/>
        </w:rPr>
        <w:t xml:space="preserve">is required to provide frequency capability and signals to the offshore AC system and offshore Generator. Requirements for testing these facilities will be </w:t>
      </w:r>
      <w:r w:rsidR="006610D8">
        <w:rPr>
          <w:rStyle w:val="DeltaViewInsertion"/>
          <w:rFonts w:cs="Arial"/>
          <w:color w:val="auto"/>
          <w:szCs w:val="22"/>
          <w:u w:val="none"/>
        </w:rPr>
        <w:t>determined by</w:t>
      </w:r>
      <w:r>
        <w:rPr>
          <w:rStyle w:val="DeltaViewInsertion"/>
          <w:rFonts w:cs="Arial"/>
          <w:color w:val="auto"/>
          <w:szCs w:val="22"/>
          <w:u w:val="none"/>
        </w:rPr>
        <w:t xml:space="preserve"> </w:t>
      </w:r>
      <w:r w:rsidR="001E675B">
        <w:rPr>
          <w:rStyle w:val="DeltaViewInsertion"/>
          <w:rFonts w:cs="Arial"/>
          <w:color w:val="auto"/>
          <w:szCs w:val="22"/>
          <w:u w:val="none"/>
        </w:rPr>
        <w:t>The Company</w:t>
      </w:r>
      <w:r>
        <w:rPr>
          <w:rStyle w:val="DeltaViewInsertion"/>
          <w:rFonts w:cs="Arial"/>
          <w:color w:val="auto"/>
          <w:szCs w:val="22"/>
          <w:u w:val="none"/>
        </w:rPr>
        <w:t xml:space="preserve"> prior to </w:t>
      </w:r>
      <w:r w:rsidR="008C7FA8">
        <w:rPr>
          <w:rStyle w:val="DeltaViewInsertion"/>
          <w:rFonts w:cs="Arial"/>
          <w:color w:val="auto"/>
          <w:szCs w:val="22"/>
          <w:u w:val="none"/>
        </w:rPr>
        <w:t xml:space="preserve">or as part of </w:t>
      </w:r>
      <w:r w:rsidR="008C7FA8">
        <w:rPr>
          <w:rFonts w:cs="Arial"/>
        </w:rPr>
        <w:t xml:space="preserve">Commissioning Panel Stage 1 work under </w:t>
      </w:r>
      <w:r w:rsidR="008C7FA8" w:rsidRPr="006771CB">
        <w:rPr>
          <w:rFonts w:cs="Arial"/>
        </w:rPr>
        <w:t>STCP1</w:t>
      </w:r>
      <w:r w:rsidR="008C7FA8">
        <w:rPr>
          <w:rFonts w:cs="Arial"/>
        </w:rPr>
        <w:t>9-4</w:t>
      </w:r>
      <w:r>
        <w:rPr>
          <w:rStyle w:val="DeltaViewInsertion"/>
          <w:rFonts w:cs="Arial"/>
          <w:color w:val="auto"/>
          <w:szCs w:val="22"/>
          <w:u w:val="none"/>
        </w:rPr>
        <w:t>.</w:t>
      </w:r>
    </w:p>
    <w:p w14:paraId="01EB8261" w14:textId="77777777" w:rsidR="003242E1" w:rsidRPr="002536C7" w:rsidRDefault="003242E1" w:rsidP="003242E1">
      <w:pPr>
        <w:pStyle w:val="Heading3"/>
        <w:keepLines/>
        <w:numPr>
          <w:ilvl w:val="0"/>
          <w:numId w:val="0"/>
        </w:numPr>
        <w:ind w:left="851"/>
        <w:jc w:val="both"/>
        <w:rPr>
          <w:rFonts w:cs="Arial"/>
          <w:szCs w:val="22"/>
        </w:rPr>
      </w:pPr>
      <w:r w:rsidRPr="008A7A6D">
        <w:rPr>
          <w:rStyle w:val="DeltaViewInsertion"/>
          <w:rFonts w:cs="Arial"/>
          <w:color w:val="auto"/>
          <w:szCs w:val="22"/>
          <w:u w:val="single"/>
        </w:rPr>
        <w:t>Test Assessment</w:t>
      </w:r>
      <w:r w:rsidRPr="00B96B53">
        <w:rPr>
          <w:rStyle w:val="DeltaViewInsertion"/>
          <w:rFonts w:cs="Arial"/>
          <w:color w:val="auto"/>
          <w:szCs w:val="22"/>
          <w:u w:val="none"/>
        </w:rPr>
        <w:t>:</w:t>
      </w:r>
    </w:p>
    <w:p w14:paraId="42F5766A" w14:textId="4D7F5EFD" w:rsidR="00E028BA" w:rsidRPr="00385A0A" w:rsidRDefault="00E028BA" w:rsidP="00E028BA">
      <w:pPr>
        <w:pStyle w:val="Heading3"/>
        <w:keepLines/>
        <w:tabs>
          <w:tab w:val="clear" w:pos="0"/>
          <w:tab w:val="num" w:pos="900"/>
        </w:tabs>
        <w:ind w:left="900" w:hanging="900"/>
        <w:jc w:val="both"/>
        <w:rPr>
          <w:rFonts w:cs="Arial"/>
          <w:szCs w:val="22"/>
        </w:rPr>
      </w:pPr>
      <w:r w:rsidRPr="00B96B53">
        <w:rPr>
          <w:rStyle w:val="DeltaViewInsertion"/>
          <w:rFonts w:cs="Arial"/>
          <w:color w:val="auto"/>
          <w:szCs w:val="22"/>
          <w:u w:val="none"/>
        </w:rPr>
        <w:t xml:space="preserve">The test results will be assessed by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against STC Section K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w:t>
      </w:r>
      <w:r w:rsidR="00816C02">
        <w:rPr>
          <w:rStyle w:val="DeltaViewInsertion"/>
          <w:rFonts w:cs="Arial"/>
          <w:color w:val="auto"/>
          <w:szCs w:val="22"/>
          <w:u w:val="none"/>
        </w:rPr>
        <w:t>/or</w:t>
      </w:r>
      <w:r w:rsidRPr="00B96B53">
        <w:rPr>
          <w:rStyle w:val="DeltaViewInsertion"/>
          <w:rFonts w:cs="Arial"/>
          <w:color w:val="auto"/>
          <w:szCs w:val="22"/>
          <w:u w:val="none"/>
        </w:rPr>
        <w:t xml:space="preserve"> </w:t>
      </w:r>
      <w:r>
        <w:rPr>
          <w:rStyle w:val="DeltaViewInsertion"/>
          <w:rFonts w:cs="Arial"/>
          <w:color w:val="auto"/>
          <w:szCs w:val="22"/>
          <w:u w:val="none"/>
        </w:rPr>
        <w:t xml:space="preserve">the </w:t>
      </w:r>
      <w:r w:rsidRPr="00B96B53">
        <w:rPr>
          <w:rStyle w:val="DeltaViewInsertion"/>
          <w:rFonts w:cs="Arial"/>
          <w:color w:val="auto"/>
          <w:szCs w:val="22"/>
          <w:u w:val="none"/>
        </w:rPr>
        <w:t>Services Capability Specification.</w:t>
      </w:r>
    </w:p>
    <w:p w14:paraId="5DCC9CAC" w14:textId="77777777" w:rsidR="003242E1" w:rsidRPr="00B96B53" w:rsidRDefault="003242E1" w:rsidP="00E028BA">
      <w:pPr>
        <w:pStyle w:val="Test"/>
        <w:tabs>
          <w:tab w:val="clear" w:pos="794"/>
          <w:tab w:val="clear" w:pos="1021"/>
          <w:tab w:val="left" w:pos="-9"/>
          <w:tab w:val="left" w:pos="851"/>
          <w:tab w:val="num" w:pos="1560"/>
        </w:tabs>
        <w:rPr>
          <w:rFonts w:ascii="Arial" w:hAnsi="Arial" w:cs="Arial"/>
          <w:szCs w:val="22"/>
        </w:rPr>
      </w:pPr>
    </w:p>
    <w:p w14:paraId="0DA34D00" w14:textId="77777777" w:rsidR="00A473C0" w:rsidRDefault="00805D1C">
      <w:pPr>
        <w:pStyle w:val="Heading2"/>
        <w:numPr>
          <w:ilvl w:val="0"/>
          <w:numId w:val="0"/>
        </w:numPr>
        <w:jc w:val="both"/>
      </w:pPr>
      <w:r>
        <w:br w:type="page"/>
      </w:r>
      <w:r w:rsidR="00A473C0">
        <w:t>Appendix A: Flow Diagram</w:t>
      </w:r>
    </w:p>
    <w:p w14:paraId="4CCDBCA9" w14:textId="77777777" w:rsidR="00F5511D" w:rsidRPr="00F5511D" w:rsidRDefault="00A473C0" w:rsidP="0031499A">
      <w:pPr>
        <w:pStyle w:val="Heading3"/>
        <w:numPr>
          <w:ilvl w:val="0"/>
          <w:numId w:val="0"/>
        </w:numPr>
        <w:jc w:val="both"/>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BCB7A10" w14:textId="77777777" w:rsidR="00A473C0" w:rsidRDefault="00A473C0">
      <w:pPr>
        <w:pStyle w:val="Heading3"/>
        <w:numPr>
          <w:ilvl w:val="0"/>
          <w:numId w:val="0"/>
        </w:numPr>
        <w:jc w:val="both"/>
      </w:pPr>
    </w:p>
    <w:p w14:paraId="1816630D" w14:textId="77777777" w:rsidR="00A524A5" w:rsidRPr="0021115F" w:rsidRDefault="0074380D">
      <w:pPr>
        <w:pStyle w:val="Heading3"/>
        <w:numPr>
          <w:ilvl w:val="0"/>
          <w:numId w:val="0"/>
        </w:numPr>
        <w:jc w:val="both"/>
        <w:sectPr w:rsidR="00A524A5" w:rsidRPr="0021115F">
          <w:type w:val="continuous"/>
          <w:pgSz w:w="11906" w:h="16838"/>
          <w:pgMar w:top="1560" w:right="1800" w:bottom="1440" w:left="1800" w:header="720" w:footer="720" w:gutter="0"/>
          <w:cols w:space="720"/>
        </w:sectPr>
      </w:pPr>
      <w:r>
        <w:object w:dxaOrig="11868" w:dyaOrig="16863" w14:anchorId="3ABCF650">
          <v:shape id="_x0000_i1026" type="#_x0000_t75" style="width:415.5pt;height:589.5pt" o:ole="">
            <v:imagedata r:id="rId17" o:title=""/>
          </v:shape>
          <o:OLEObject Type="Embed" ProgID="Visio.Drawing.11" ShapeID="_x0000_i1026" DrawAspect="Content" ObjectID="_1822090740" r:id="rId18"/>
        </w:object>
      </w:r>
    </w:p>
    <w:p w14:paraId="2DE295C8" w14:textId="77777777" w:rsidR="00A473C0" w:rsidRDefault="00A473C0">
      <w:pPr>
        <w:pStyle w:val="Heading3"/>
        <w:numPr>
          <w:ilvl w:val="0"/>
          <w:numId w:val="0"/>
        </w:numPr>
        <w:jc w:val="both"/>
        <w:rPr>
          <w:b/>
          <w:i/>
          <w:sz w:val="28"/>
        </w:rPr>
      </w:pPr>
      <w:r>
        <w:rPr>
          <w:b/>
          <w:i/>
          <w:sz w:val="28"/>
        </w:rPr>
        <w:t xml:space="preserve">Appendix </w:t>
      </w:r>
      <w:r w:rsidR="00CF5C12">
        <w:rPr>
          <w:b/>
          <w:i/>
          <w:sz w:val="28"/>
        </w:rPr>
        <w:t>B</w:t>
      </w:r>
      <w:r>
        <w:rPr>
          <w:b/>
          <w:i/>
          <w:sz w:val="28"/>
        </w:rPr>
        <w:t xml:space="preserve">: Register of Responsibilities on Parties </w:t>
      </w:r>
    </w:p>
    <w:p w14:paraId="6898EC00" w14:textId="77777777" w:rsidR="00A473C0" w:rsidRDefault="00A473C0"/>
    <w:p w14:paraId="4DA2ADBE" w14:textId="2A6BF211" w:rsidR="00A473C0" w:rsidRDefault="00CF5C12">
      <w:pPr>
        <w:rPr>
          <w:b/>
          <w:u w:val="single"/>
        </w:rPr>
      </w:pPr>
      <w:r>
        <w:rPr>
          <w:b/>
        </w:rPr>
        <w:t>B</w:t>
      </w:r>
      <w:r w:rsidR="00A473C0">
        <w:rPr>
          <w:b/>
        </w:rPr>
        <w:t>.</w:t>
      </w:r>
      <w:r w:rsidR="000F13AF">
        <w:rPr>
          <w:b/>
        </w:rPr>
        <w:t>1</w:t>
      </w:r>
      <w:r w:rsidR="00A473C0">
        <w:rPr>
          <w:b/>
        </w:rPr>
        <w:tab/>
        <w:t xml:space="preserve">Responsibilities on </w:t>
      </w:r>
      <w:r w:rsidR="001E675B">
        <w:rPr>
          <w:b/>
        </w:rPr>
        <w:t>The Company</w:t>
      </w:r>
    </w:p>
    <w:p w14:paraId="74F02185" w14:textId="77777777" w:rsidR="00A473C0" w:rsidRDefault="000A10C4" w:rsidP="00FE4D86">
      <w:pPr>
        <w:pStyle w:val="Heading3"/>
        <w:numPr>
          <w:ilvl w:val="0"/>
          <w:numId w:val="4"/>
        </w:numPr>
      </w:pPr>
      <w:r>
        <w:t>Assess whether</w:t>
      </w:r>
      <w:r w:rsidR="00A473C0">
        <w:t xml:space="preserve"> the </w:t>
      </w:r>
      <w:r w:rsidR="002819B8">
        <w:t>OFTO</w:t>
      </w:r>
      <w:r w:rsidR="00A473C0">
        <w:t xml:space="preserve"> complies with any </w:t>
      </w:r>
      <w:proofErr w:type="gramStart"/>
      <w:r w:rsidR="00A473C0">
        <w:t>site specific</w:t>
      </w:r>
      <w:proofErr w:type="gramEnd"/>
      <w:r w:rsidR="00A473C0">
        <w:t xml:space="preserve"> technical conditions as set out in </w:t>
      </w:r>
      <w:r>
        <w:t>STC Section K</w:t>
      </w:r>
      <w:r w:rsidR="00A473C0">
        <w:t xml:space="preserve"> and the </w:t>
      </w:r>
      <w:r w:rsidR="004978A7">
        <w:t>Services Capability Specification</w:t>
      </w:r>
      <w:r>
        <w:t xml:space="preserve"> and the </w:t>
      </w:r>
      <w:r w:rsidR="001D5535">
        <w:rPr>
          <w:rStyle w:val="DeltaViewInsertion"/>
          <w:rFonts w:cs="Arial"/>
          <w:color w:val="auto"/>
          <w:szCs w:val="22"/>
          <w:u w:val="none"/>
        </w:rPr>
        <w:t>Offshore TO Construction Agreement</w:t>
      </w:r>
      <w:r w:rsidR="00A473C0">
        <w:t>.</w:t>
      </w:r>
    </w:p>
    <w:p w14:paraId="3B42E0CE" w14:textId="77777777" w:rsidR="00A473C0" w:rsidRDefault="00A473C0" w:rsidP="00FE4D86">
      <w:pPr>
        <w:pStyle w:val="Heading3"/>
        <w:numPr>
          <w:ilvl w:val="0"/>
          <w:numId w:val="4"/>
        </w:numPr>
      </w:pPr>
      <w:r>
        <w:t>Review any Compliance issues.</w:t>
      </w:r>
    </w:p>
    <w:p w14:paraId="0FB7117C" w14:textId="77777777" w:rsidR="00A473C0" w:rsidRDefault="00F800E4" w:rsidP="00FE4D86">
      <w:pPr>
        <w:pStyle w:val="Heading3"/>
        <w:numPr>
          <w:ilvl w:val="0"/>
          <w:numId w:val="4"/>
        </w:numPr>
      </w:pPr>
      <w:r>
        <w:t>E</w:t>
      </w:r>
      <w:r w:rsidR="00A473C0">
        <w:t>nsure</w:t>
      </w:r>
      <w:r>
        <w:t>s</w:t>
      </w:r>
      <w:r w:rsidR="00A473C0">
        <w:t xml:space="preserve"> that </w:t>
      </w:r>
      <w:r w:rsidR="008756A1">
        <w:t>test p</w:t>
      </w:r>
      <w:r>
        <w:t xml:space="preserve">rocedures </w:t>
      </w:r>
      <w:r w:rsidR="008756A1">
        <w:t xml:space="preserve">for Compliance Testing </w:t>
      </w:r>
      <w:r>
        <w:t>have been reviewed</w:t>
      </w:r>
      <w:r w:rsidR="008756A1">
        <w:t xml:space="preserve"> and that their suitability has been notified to the OFTO</w:t>
      </w:r>
      <w:r w:rsidR="00A473C0">
        <w:t>.</w:t>
      </w:r>
    </w:p>
    <w:p w14:paraId="7D2682EE" w14:textId="77777777" w:rsidR="00F800E4" w:rsidRDefault="00F800E4" w:rsidP="00FE4D86">
      <w:pPr>
        <w:pStyle w:val="Heading3"/>
        <w:numPr>
          <w:ilvl w:val="0"/>
          <w:numId w:val="4"/>
        </w:numPr>
      </w:pPr>
      <w:r>
        <w:t>Witness Compliance Testing as necessary.</w:t>
      </w:r>
    </w:p>
    <w:p w14:paraId="4979F034" w14:textId="77777777" w:rsidR="00A473C0" w:rsidRDefault="000F13AF" w:rsidP="00FE4D86">
      <w:pPr>
        <w:pStyle w:val="Heading3"/>
        <w:numPr>
          <w:ilvl w:val="0"/>
          <w:numId w:val="4"/>
        </w:numPr>
      </w:pPr>
      <w:r>
        <w:t xml:space="preserve">Notifies </w:t>
      </w:r>
      <w:r w:rsidR="002819B8">
        <w:t>OFTO</w:t>
      </w:r>
      <w:r>
        <w:t xml:space="preserve"> on whether simulations and test results demonstrate </w:t>
      </w:r>
      <w:r w:rsidR="00EB643E">
        <w:t>C</w:t>
      </w:r>
      <w:r>
        <w:t>ompliance</w:t>
      </w:r>
      <w:r w:rsidR="00A473C0">
        <w:t>.</w:t>
      </w:r>
    </w:p>
    <w:p w14:paraId="6600CB96" w14:textId="77777777" w:rsidR="00A473C0" w:rsidRDefault="00A473C0"/>
    <w:p w14:paraId="478F2B62" w14:textId="77777777" w:rsidR="00A473C0" w:rsidRDefault="00CF5C12">
      <w:pPr>
        <w:rPr>
          <w:b/>
        </w:rPr>
      </w:pPr>
      <w:r>
        <w:rPr>
          <w:b/>
        </w:rPr>
        <w:t>B</w:t>
      </w:r>
      <w:r w:rsidR="00A473C0">
        <w:rPr>
          <w:b/>
        </w:rPr>
        <w:t>.</w:t>
      </w:r>
      <w:r w:rsidR="000F13AF">
        <w:rPr>
          <w:b/>
        </w:rPr>
        <w:t>2</w:t>
      </w:r>
      <w:r w:rsidR="00A473C0">
        <w:rPr>
          <w:b/>
        </w:rPr>
        <w:tab/>
        <w:t xml:space="preserve">Responsibilities on </w:t>
      </w:r>
      <w:r w:rsidR="002819B8">
        <w:rPr>
          <w:b/>
        </w:rPr>
        <w:t>OFTO</w:t>
      </w:r>
    </w:p>
    <w:p w14:paraId="5A802C09" w14:textId="77777777" w:rsidR="008B48B6" w:rsidRDefault="008B48B6" w:rsidP="00FE4D86">
      <w:pPr>
        <w:pStyle w:val="Heading3"/>
        <w:numPr>
          <w:ilvl w:val="0"/>
          <w:numId w:val="5"/>
        </w:numPr>
      </w:pPr>
      <w:r>
        <w:t>Provide mathematical models in the form of Laplace Transforms to represent the automatic control of any reactive plant and apparatus used to comply with STC Section K dynamic voltage control requirements.</w:t>
      </w:r>
    </w:p>
    <w:p w14:paraId="02264285" w14:textId="77777777" w:rsidR="00A473C0" w:rsidRDefault="00A473C0" w:rsidP="00FE4D86">
      <w:pPr>
        <w:pStyle w:val="Heading3"/>
        <w:numPr>
          <w:ilvl w:val="0"/>
          <w:numId w:val="5"/>
        </w:numPr>
      </w:pPr>
      <w:r>
        <w:t xml:space="preserve">Provide </w:t>
      </w:r>
      <w:r w:rsidR="000F13AF">
        <w:t xml:space="preserve">simulations to demonstrate </w:t>
      </w:r>
      <w:r w:rsidR="00EB643E">
        <w:t>C</w:t>
      </w:r>
      <w:r w:rsidR="000F13AF">
        <w:t>ompliance</w:t>
      </w:r>
    </w:p>
    <w:p w14:paraId="10D2955A" w14:textId="0A324E12" w:rsidR="00CC25C0" w:rsidRDefault="00CC25C0" w:rsidP="00FE4D86">
      <w:pPr>
        <w:pStyle w:val="Heading3"/>
        <w:numPr>
          <w:ilvl w:val="0"/>
          <w:numId w:val="5"/>
        </w:numPr>
      </w:pPr>
      <w:r>
        <w:t xml:space="preserve">Provides facilities for the connection of </w:t>
      </w:r>
      <w:r w:rsidR="001E675B">
        <w:t>The Company</w:t>
      </w:r>
      <w:r>
        <w:t xml:space="preserve"> recording equipment for the purposes of witnessing Compliance Testing.</w:t>
      </w:r>
    </w:p>
    <w:p w14:paraId="79B8578A" w14:textId="77777777" w:rsidR="000F13AF" w:rsidRDefault="000F13AF" w:rsidP="00FE4D86">
      <w:pPr>
        <w:pStyle w:val="Heading3"/>
        <w:numPr>
          <w:ilvl w:val="0"/>
          <w:numId w:val="5"/>
        </w:numPr>
      </w:pPr>
      <w:r>
        <w:t xml:space="preserve">Provide test procedures </w:t>
      </w:r>
      <w:r w:rsidR="008756A1">
        <w:t xml:space="preserve">for Compliance Testing </w:t>
      </w:r>
      <w:r>
        <w:t>prior to ION</w:t>
      </w:r>
    </w:p>
    <w:p w14:paraId="300342AB" w14:textId="77777777" w:rsidR="00A473C0" w:rsidRDefault="000F13AF" w:rsidP="00FE4D86">
      <w:pPr>
        <w:pStyle w:val="Heading3"/>
        <w:numPr>
          <w:ilvl w:val="0"/>
          <w:numId w:val="5"/>
        </w:numPr>
      </w:pPr>
      <w:r>
        <w:t>Undertake</w:t>
      </w:r>
      <w:r w:rsidR="003E6203">
        <w:t>s</w:t>
      </w:r>
      <w:r>
        <w:t xml:space="preserve"> </w:t>
      </w:r>
      <w:r w:rsidR="009E1E32">
        <w:t>Compliance T</w:t>
      </w:r>
      <w:r>
        <w:t>esting as required by this procedure</w:t>
      </w:r>
      <w:r w:rsidR="003E6203">
        <w:t xml:space="preserve"> to demonstrate </w:t>
      </w:r>
      <w:r w:rsidR="00CC25C0">
        <w:t>C</w:t>
      </w:r>
      <w:r w:rsidR="003E6203">
        <w:t>ompliance of the Offshore Transmission System</w:t>
      </w:r>
    </w:p>
    <w:p w14:paraId="08216594" w14:textId="77777777" w:rsidR="003E6203" w:rsidRDefault="003E6203" w:rsidP="00FE4D86">
      <w:pPr>
        <w:pStyle w:val="Heading3"/>
        <w:numPr>
          <w:ilvl w:val="0"/>
          <w:numId w:val="5"/>
        </w:numPr>
      </w:pPr>
      <w:r>
        <w:t>Facilitates compliance testing on any Offshore Power Park Module using the Offshore Transmission System</w:t>
      </w:r>
    </w:p>
    <w:p w14:paraId="04428EE0" w14:textId="46E9BE7D" w:rsidR="000F13AF" w:rsidRDefault="000F13AF" w:rsidP="00FE4D86">
      <w:pPr>
        <w:pStyle w:val="Heading3"/>
        <w:numPr>
          <w:ilvl w:val="0"/>
          <w:numId w:val="5"/>
        </w:numPr>
      </w:pPr>
      <w:r>
        <w:t>Notif</w:t>
      </w:r>
      <w:r w:rsidR="003E6203">
        <w:t>ies</w:t>
      </w:r>
      <w:r>
        <w:t xml:space="preserve"> </w:t>
      </w:r>
      <w:r w:rsidR="001E675B">
        <w:t>The Company</w:t>
      </w:r>
      <w:r>
        <w:t xml:space="preserve"> of any non-compliance </w:t>
      </w:r>
      <w:r w:rsidR="003E6203">
        <w:t>with STC Section K</w:t>
      </w:r>
      <w:r w:rsidR="00EB643E">
        <w:t xml:space="preserve"> and the Services Capability Specification and the </w:t>
      </w:r>
      <w:r w:rsidR="00EB643E">
        <w:rPr>
          <w:rStyle w:val="DeltaViewInsertion"/>
          <w:rFonts w:cs="Arial"/>
          <w:color w:val="auto"/>
          <w:szCs w:val="22"/>
          <w:u w:val="none"/>
        </w:rPr>
        <w:t>Offshore TO Construction Agreement</w:t>
      </w:r>
    </w:p>
    <w:p w14:paraId="086FCC05" w14:textId="77777777" w:rsidR="00A473C0" w:rsidRDefault="00A473C0">
      <w:pPr>
        <w:pStyle w:val="Heading3"/>
        <w:numPr>
          <w:ilvl w:val="0"/>
          <w:numId w:val="0"/>
        </w:numPr>
      </w:pPr>
    </w:p>
    <w:p w14:paraId="43F28879" w14:textId="77777777" w:rsidR="00117D79" w:rsidRDefault="00117D79" w:rsidP="00117D79">
      <w:pPr>
        <w:pStyle w:val="Heading2"/>
        <w:numPr>
          <w:ilvl w:val="0"/>
          <w:numId w:val="0"/>
        </w:numPr>
        <w:jc w:val="both"/>
      </w:pPr>
      <w:r>
        <w:br w:type="page"/>
        <w:t>B3:</w:t>
      </w:r>
      <w:r>
        <w:tab/>
        <w:t>EXAMPLE OF INTERIM SECTION K NOTIFICATION DOCUMENT</w:t>
      </w:r>
    </w:p>
    <w:p w14:paraId="4A6A6DB0" w14:textId="77777777" w:rsidR="00117D79" w:rsidRDefault="00117D79" w:rsidP="00117D79">
      <w:pPr>
        <w:pStyle w:val="Heade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2665"/>
        <w:gridCol w:w="275"/>
        <w:gridCol w:w="2985"/>
        <w:gridCol w:w="283"/>
        <w:gridCol w:w="2835"/>
      </w:tblGrid>
      <w:tr w:rsidR="00117D79" w14:paraId="6CB5E96C" w14:textId="77777777" w:rsidTr="00970099">
        <w:trPr>
          <w:gridAfter w:val="4"/>
          <w:wAfter w:w="6378" w:type="dxa"/>
          <w:trHeight w:val="291"/>
        </w:trPr>
        <w:tc>
          <w:tcPr>
            <w:tcW w:w="1305" w:type="dxa"/>
            <w:tcBorders>
              <w:top w:val="nil"/>
              <w:left w:val="nil"/>
              <w:bottom w:val="nil"/>
              <w:right w:val="nil"/>
            </w:tcBorders>
          </w:tcPr>
          <w:p w14:paraId="6FFEC9B5" w14:textId="77777777" w:rsidR="00117D79" w:rsidRDefault="00117D79" w:rsidP="00970099">
            <w:pPr>
              <w:tabs>
                <w:tab w:val="left" w:pos="1276"/>
              </w:tabs>
              <w:ind w:right="-86"/>
              <w:rPr>
                <w:b/>
                <w:sz w:val="18"/>
              </w:rPr>
            </w:pPr>
            <w:r>
              <w:rPr>
                <w:b/>
                <w:sz w:val="18"/>
              </w:rPr>
              <w:t>Our Ref:</w:t>
            </w:r>
          </w:p>
        </w:tc>
        <w:tc>
          <w:tcPr>
            <w:tcW w:w="2665" w:type="dxa"/>
            <w:tcBorders>
              <w:top w:val="nil"/>
              <w:left w:val="nil"/>
              <w:bottom w:val="nil"/>
              <w:right w:val="nil"/>
            </w:tcBorders>
          </w:tcPr>
          <w:p w14:paraId="1C8D1D9E" w14:textId="77777777" w:rsidR="00117D79" w:rsidRDefault="00117D79" w:rsidP="00970099">
            <w:pPr>
              <w:tabs>
                <w:tab w:val="left" w:pos="1276"/>
              </w:tabs>
              <w:ind w:right="-86"/>
              <w:rPr>
                <w:b/>
                <w:sz w:val="18"/>
              </w:rPr>
            </w:pPr>
            <w:r>
              <w:rPr>
                <w:b/>
                <w:sz w:val="18"/>
              </w:rPr>
              <w:t>[                                      ]</w:t>
            </w:r>
          </w:p>
        </w:tc>
      </w:tr>
      <w:tr w:rsidR="00117D79" w14:paraId="46CD1268" w14:textId="77777777" w:rsidTr="00970099">
        <w:trPr>
          <w:gridAfter w:val="4"/>
          <w:wAfter w:w="6378" w:type="dxa"/>
          <w:cantSplit/>
          <w:trHeight w:val="291"/>
        </w:trPr>
        <w:tc>
          <w:tcPr>
            <w:tcW w:w="3970" w:type="dxa"/>
            <w:gridSpan w:val="2"/>
            <w:tcBorders>
              <w:top w:val="nil"/>
              <w:left w:val="nil"/>
              <w:bottom w:val="nil"/>
              <w:right w:val="nil"/>
            </w:tcBorders>
          </w:tcPr>
          <w:p w14:paraId="19C8C8D3" w14:textId="77777777" w:rsidR="00117D79" w:rsidRDefault="00117D79" w:rsidP="00970099">
            <w:pPr>
              <w:tabs>
                <w:tab w:val="left" w:pos="1276"/>
              </w:tabs>
              <w:ind w:right="-86"/>
            </w:pPr>
          </w:p>
        </w:tc>
      </w:tr>
      <w:tr w:rsidR="00117D79" w14:paraId="3D6067F1" w14:textId="77777777" w:rsidTr="00970099">
        <w:trPr>
          <w:gridAfter w:val="4"/>
          <w:wAfter w:w="6378" w:type="dxa"/>
          <w:trHeight w:val="292"/>
        </w:trPr>
        <w:tc>
          <w:tcPr>
            <w:tcW w:w="1305" w:type="dxa"/>
            <w:tcBorders>
              <w:top w:val="nil"/>
              <w:left w:val="nil"/>
              <w:bottom w:val="nil"/>
              <w:right w:val="nil"/>
            </w:tcBorders>
          </w:tcPr>
          <w:p w14:paraId="4447EBC2" w14:textId="77777777" w:rsidR="00117D79" w:rsidRDefault="00117D79" w:rsidP="00970099">
            <w:pPr>
              <w:tabs>
                <w:tab w:val="left" w:pos="1276"/>
              </w:tabs>
              <w:ind w:right="-86"/>
              <w:rPr>
                <w:b/>
                <w:sz w:val="18"/>
              </w:rPr>
            </w:pPr>
          </w:p>
        </w:tc>
        <w:tc>
          <w:tcPr>
            <w:tcW w:w="2665" w:type="dxa"/>
            <w:tcBorders>
              <w:top w:val="nil"/>
              <w:left w:val="nil"/>
              <w:bottom w:val="nil"/>
              <w:right w:val="nil"/>
            </w:tcBorders>
          </w:tcPr>
          <w:p w14:paraId="162C525D" w14:textId="77777777" w:rsidR="00117D79" w:rsidRDefault="00117D79" w:rsidP="00970099">
            <w:pPr>
              <w:tabs>
                <w:tab w:val="left" w:pos="1276"/>
              </w:tabs>
              <w:ind w:right="-86"/>
            </w:pPr>
          </w:p>
        </w:tc>
      </w:tr>
      <w:tr w:rsidR="00117D79" w:rsidRPr="00BD4625" w14:paraId="65E53636"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3970" w:type="dxa"/>
            <w:gridSpan w:val="2"/>
          </w:tcPr>
          <w:p w14:paraId="36805E32" w14:textId="77777777" w:rsidR="00117D79" w:rsidRDefault="00117D79" w:rsidP="00970099">
            <w:pPr>
              <w:tabs>
                <w:tab w:val="left" w:pos="1276"/>
              </w:tabs>
              <w:ind w:right="-86"/>
            </w:pPr>
          </w:p>
        </w:tc>
        <w:tc>
          <w:tcPr>
            <w:tcW w:w="275" w:type="dxa"/>
            <w:vMerge w:val="restart"/>
          </w:tcPr>
          <w:p w14:paraId="75AA6F3D" w14:textId="77777777" w:rsidR="00117D79" w:rsidRDefault="00117D79" w:rsidP="00970099">
            <w:pPr>
              <w:tabs>
                <w:tab w:val="left" w:pos="1276"/>
              </w:tabs>
              <w:ind w:right="-86"/>
              <w:jc w:val="right"/>
            </w:pPr>
          </w:p>
        </w:tc>
        <w:tc>
          <w:tcPr>
            <w:tcW w:w="2985" w:type="dxa"/>
            <w:vMerge w:val="restart"/>
          </w:tcPr>
          <w:p w14:paraId="267A7784" w14:textId="77777777" w:rsidR="00117D79" w:rsidRDefault="00117D79" w:rsidP="00970099">
            <w:pPr>
              <w:pStyle w:val="Heading5"/>
              <w:ind w:right="-108"/>
            </w:pPr>
            <w:r>
              <w:t>Customer Agreements</w:t>
            </w:r>
          </w:p>
          <w:p w14:paraId="4347BC46" w14:textId="77777777" w:rsidR="00117D79" w:rsidRDefault="00117D79" w:rsidP="00970099">
            <w:pPr>
              <w:pStyle w:val="Heading5"/>
              <w:ind w:right="-108"/>
            </w:pPr>
          </w:p>
        </w:tc>
        <w:tc>
          <w:tcPr>
            <w:tcW w:w="283" w:type="dxa"/>
            <w:vMerge w:val="restart"/>
          </w:tcPr>
          <w:p w14:paraId="320EA18C" w14:textId="77777777" w:rsidR="00117D79" w:rsidRDefault="00117D79" w:rsidP="00970099">
            <w:pPr>
              <w:tabs>
                <w:tab w:val="left" w:pos="1276"/>
              </w:tabs>
              <w:rPr>
                <w:b/>
                <w:sz w:val="18"/>
              </w:rPr>
            </w:pPr>
          </w:p>
        </w:tc>
        <w:tc>
          <w:tcPr>
            <w:tcW w:w="2835" w:type="dxa"/>
            <w:vMerge w:val="restart"/>
          </w:tcPr>
          <w:p w14:paraId="765842B6" w14:textId="77777777" w:rsidR="00117D79" w:rsidRDefault="00117D79" w:rsidP="00970099">
            <w:pPr>
              <w:tabs>
                <w:tab w:val="left" w:pos="1276"/>
              </w:tabs>
              <w:rPr>
                <w:b/>
                <w:sz w:val="18"/>
              </w:rPr>
            </w:pPr>
            <w:r>
              <w:rPr>
                <w:b/>
                <w:sz w:val="18"/>
              </w:rPr>
              <w:t xml:space="preserve">National Grid Electricity </w:t>
            </w:r>
            <w:r w:rsidR="00B96E90">
              <w:rPr>
                <w:b/>
                <w:sz w:val="18"/>
              </w:rPr>
              <w:t>System Operator Ltd</w:t>
            </w:r>
          </w:p>
          <w:p w14:paraId="33042B91" w14:textId="77777777" w:rsidR="00117D79" w:rsidRDefault="00117D79" w:rsidP="00970099">
            <w:r>
              <w:t>National Grid House</w:t>
            </w:r>
          </w:p>
          <w:p w14:paraId="42081F6F" w14:textId="77777777" w:rsidR="00117D79" w:rsidRDefault="00117D79" w:rsidP="00970099">
            <w:smartTag w:uri="urn:schemas-microsoft-com:office:smarttags" w:element="place">
              <w:smartTag w:uri="urn:schemas-microsoft-com:office:smarttags" w:element="PlaceName">
                <w:r>
                  <w:t>Warwick</w:t>
                </w:r>
              </w:smartTag>
              <w:r>
                <w:t xml:space="preserve"> </w:t>
              </w:r>
              <w:smartTag w:uri="urn:schemas-microsoft-com:office:smarttags" w:element="PlaceName">
                <w:r>
                  <w:t>Technology</w:t>
                </w:r>
              </w:smartTag>
              <w:r>
                <w:t xml:space="preserve"> </w:t>
              </w:r>
              <w:smartTag w:uri="urn:schemas-microsoft-com:office:smarttags" w:element="PlaceType">
                <w:r>
                  <w:t>Park</w:t>
                </w:r>
              </w:smartTag>
            </w:smartTag>
          </w:p>
          <w:p w14:paraId="4CAAC349" w14:textId="77777777" w:rsidR="00117D79" w:rsidRDefault="00117D79" w:rsidP="00970099">
            <w:r>
              <w:t>Gallows Hill</w:t>
            </w:r>
          </w:p>
          <w:p w14:paraId="4E1298D1" w14:textId="77777777" w:rsidR="00117D79" w:rsidRDefault="00117D79" w:rsidP="00970099">
            <w:smartTag w:uri="urn:schemas-microsoft-com:office:smarttags" w:element="City">
              <w:smartTag w:uri="urn:schemas-microsoft-com:office:smarttags" w:element="place">
                <w:r>
                  <w:t>Warwick</w:t>
                </w:r>
              </w:smartTag>
            </w:smartTag>
          </w:p>
          <w:p w14:paraId="3A7D66D6" w14:textId="77777777" w:rsidR="00117D79" w:rsidRPr="00BD4625" w:rsidRDefault="00117D79" w:rsidP="00970099">
            <w:pPr>
              <w:rPr>
                <w:lang w:val="it-IT"/>
              </w:rPr>
            </w:pPr>
            <w:r w:rsidRPr="00BD4625">
              <w:rPr>
                <w:lang w:val="it-IT"/>
              </w:rPr>
              <w:t>CV34 6DA</w:t>
            </w:r>
          </w:p>
          <w:p w14:paraId="77DF0292" w14:textId="77777777" w:rsidR="00117D79" w:rsidRPr="00BD4625" w:rsidRDefault="00117D79" w:rsidP="00970099">
            <w:pPr>
              <w:rPr>
                <w:lang w:val="it-IT"/>
              </w:rPr>
            </w:pPr>
          </w:p>
          <w:p w14:paraId="41728B48" w14:textId="77777777" w:rsidR="00117D79" w:rsidRPr="00BD4625" w:rsidRDefault="00117D79" w:rsidP="00970099">
            <w:pPr>
              <w:rPr>
                <w:lang w:val="it-IT"/>
              </w:rPr>
            </w:pPr>
          </w:p>
          <w:p w14:paraId="625626E4" w14:textId="77777777" w:rsidR="00117D79" w:rsidRPr="00BD4625" w:rsidRDefault="00117D79" w:rsidP="00970099">
            <w:pPr>
              <w:rPr>
                <w:lang w:val="it-IT"/>
              </w:rPr>
            </w:pPr>
            <w:r w:rsidRPr="00BD4625">
              <w:rPr>
                <w:lang w:val="it-IT"/>
              </w:rPr>
              <w:t>Tel No:  01926-65####</w:t>
            </w:r>
          </w:p>
          <w:p w14:paraId="20DACC68" w14:textId="77777777" w:rsidR="00117D79" w:rsidRPr="00BD4625" w:rsidRDefault="00117D79" w:rsidP="00970099">
            <w:pPr>
              <w:rPr>
                <w:lang w:val="it-IT"/>
              </w:rPr>
            </w:pPr>
            <w:r w:rsidRPr="00BD4625">
              <w:rPr>
                <w:lang w:val="it-IT"/>
              </w:rPr>
              <w:t>Mobile: ###########</w:t>
            </w:r>
          </w:p>
          <w:p w14:paraId="04E06D21" w14:textId="77777777" w:rsidR="00117D79" w:rsidRPr="00BD4625" w:rsidRDefault="00117D79" w:rsidP="00970099">
            <w:pPr>
              <w:rPr>
                <w:lang w:val="it-IT"/>
              </w:rPr>
            </w:pPr>
            <w:r w:rsidRPr="00BD4625">
              <w:rPr>
                <w:lang w:val="it-IT"/>
              </w:rPr>
              <w:t>Jo.bloggs@uk.ngrid.com</w:t>
            </w:r>
          </w:p>
          <w:p w14:paraId="30C73912" w14:textId="77777777" w:rsidR="00117D79" w:rsidRPr="00BD4625" w:rsidRDefault="00117D79" w:rsidP="00970099">
            <w:pPr>
              <w:rPr>
                <w:lang w:val="it-IT"/>
              </w:rPr>
            </w:pPr>
          </w:p>
        </w:tc>
      </w:tr>
      <w:tr w:rsidR="00117D79" w14:paraId="5AD8A7C0"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1305" w:type="dxa"/>
          </w:tcPr>
          <w:p w14:paraId="255DAB2E" w14:textId="77777777" w:rsidR="00117D79" w:rsidRDefault="00117D79" w:rsidP="00970099">
            <w:pPr>
              <w:tabs>
                <w:tab w:val="left" w:pos="1276"/>
              </w:tabs>
              <w:ind w:right="-86"/>
              <w:rPr>
                <w:sz w:val="18"/>
              </w:rPr>
            </w:pPr>
            <w:r>
              <w:rPr>
                <w:b/>
                <w:sz w:val="18"/>
              </w:rPr>
              <w:t>Date:</w:t>
            </w:r>
          </w:p>
        </w:tc>
        <w:tc>
          <w:tcPr>
            <w:tcW w:w="2665" w:type="dxa"/>
            <w:tcBorders>
              <w:left w:val="nil"/>
            </w:tcBorders>
          </w:tcPr>
          <w:p w14:paraId="157CDD54" w14:textId="77777777" w:rsidR="00117D79" w:rsidRDefault="00117D79" w:rsidP="00970099">
            <w:pPr>
              <w:tabs>
                <w:tab w:val="left" w:pos="1276"/>
              </w:tabs>
              <w:ind w:right="-86"/>
            </w:pPr>
            <w:r>
              <w:t>[                          ]</w:t>
            </w:r>
          </w:p>
        </w:tc>
        <w:tc>
          <w:tcPr>
            <w:tcW w:w="275" w:type="dxa"/>
            <w:vMerge/>
          </w:tcPr>
          <w:p w14:paraId="72439C48" w14:textId="77777777" w:rsidR="00117D79" w:rsidRDefault="00117D79" w:rsidP="00970099">
            <w:pPr>
              <w:tabs>
                <w:tab w:val="left" w:pos="1276"/>
              </w:tabs>
              <w:ind w:right="-86"/>
              <w:jc w:val="right"/>
              <w:rPr>
                <w:b/>
                <w:sz w:val="18"/>
              </w:rPr>
            </w:pPr>
          </w:p>
        </w:tc>
        <w:tc>
          <w:tcPr>
            <w:tcW w:w="2985" w:type="dxa"/>
            <w:vMerge/>
          </w:tcPr>
          <w:p w14:paraId="26CF5BE9" w14:textId="77777777" w:rsidR="00117D79" w:rsidRDefault="00117D79" w:rsidP="00970099">
            <w:pPr>
              <w:tabs>
                <w:tab w:val="left" w:pos="1276"/>
              </w:tabs>
              <w:ind w:right="-86"/>
              <w:jc w:val="right"/>
              <w:rPr>
                <w:b/>
                <w:sz w:val="18"/>
              </w:rPr>
            </w:pPr>
          </w:p>
        </w:tc>
        <w:tc>
          <w:tcPr>
            <w:tcW w:w="283" w:type="dxa"/>
            <w:vMerge/>
          </w:tcPr>
          <w:p w14:paraId="7C05C6E4" w14:textId="77777777" w:rsidR="00117D79" w:rsidRDefault="00117D79" w:rsidP="00970099">
            <w:pPr>
              <w:tabs>
                <w:tab w:val="left" w:pos="1276"/>
              </w:tabs>
              <w:rPr>
                <w:b/>
                <w:sz w:val="18"/>
              </w:rPr>
            </w:pPr>
          </w:p>
        </w:tc>
        <w:tc>
          <w:tcPr>
            <w:tcW w:w="2835" w:type="dxa"/>
            <w:vMerge/>
          </w:tcPr>
          <w:p w14:paraId="04AC2373" w14:textId="77777777" w:rsidR="00117D79" w:rsidRDefault="00117D79" w:rsidP="00970099">
            <w:pPr>
              <w:pStyle w:val="Heading4"/>
              <w:ind w:right="-86"/>
              <w:rPr>
                <w:b/>
              </w:rPr>
            </w:pPr>
          </w:p>
        </w:tc>
      </w:tr>
      <w:tr w:rsidR="00117D79" w14:paraId="4BF9F30A"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4"/>
        </w:trPr>
        <w:tc>
          <w:tcPr>
            <w:tcW w:w="3970" w:type="dxa"/>
            <w:gridSpan w:val="2"/>
            <w:tcBorders>
              <w:bottom w:val="nil"/>
            </w:tcBorders>
          </w:tcPr>
          <w:p w14:paraId="44A85AB3" w14:textId="77777777" w:rsidR="00117D79" w:rsidRDefault="00117D79" w:rsidP="00970099">
            <w:pPr>
              <w:tabs>
                <w:tab w:val="left" w:pos="1276"/>
              </w:tabs>
              <w:ind w:right="-86"/>
            </w:pPr>
          </w:p>
          <w:p w14:paraId="09AC58BA" w14:textId="77777777" w:rsidR="00117D79" w:rsidRDefault="00117D79" w:rsidP="00970099">
            <w:pPr>
              <w:tabs>
                <w:tab w:val="left" w:pos="1276"/>
              </w:tabs>
              <w:ind w:right="-86"/>
            </w:pPr>
          </w:p>
          <w:p w14:paraId="33D486ED" w14:textId="77777777" w:rsidR="00117D79" w:rsidRDefault="00117D79" w:rsidP="00970099">
            <w:pPr>
              <w:tabs>
                <w:tab w:val="left" w:pos="1276"/>
              </w:tabs>
              <w:ind w:right="-86"/>
            </w:pPr>
          </w:p>
        </w:tc>
        <w:tc>
          <w:tcPr>
            <w:tcW w:w="275" w:type="dxa"/>
            <w:vMerge/>
          </w:tcPr>
          <w:p w14:paraId="7B490424" w14:textId="77777777" w:rsidR="00117D79" w:rsidRDefault="00117D79" w:rsidP="00970099">
            <w:pPr>
              <w:tabs>
                <w:tab w:val="left" w:pos="1276"/>
              </w:tabs>
              <w:ind w:right="-86"/>
              <w:jc w:val="right"/>
              <w:rPr>
                <w:b/>
                <w:sz w:val="18"/>
              </w:rPr>
            </w:pPr>
          </w:p>
        </w:tc>
        <w:tc>
          <w:tcPr>
            <w:tcW w:w="2985" w:type="dxa"/>
            <w:vMerge/>
          </w:tcPr>
          <w:p w14:paraId="3B30D54F" w14:textId="77777777" w:rsidR="00117D79" w:rsidRDefault="00117D79" w:rsidP="00970099">
            <w:pPr>
              <w:tabs>
                <w:tab w:val="left" w:pos="1276"/>
              </w:tabs>
              <w:ind w:right="-86"/>
              <w:jc w:val="right"/>
              <w:rPr>
                <w:b/>
                <w:sz w:val="18"/>
              </w:rPr>
            </w:pPr>
          </w:p>
        </w:tc>
        <w:tc>
          <w:tcPr>
            <w:tcW w:w="283" w:type="dxa"/>
            <w:vMerge/>
          </w:tcPr>
          <w:p w14:paraId="5B7417D5" w14:textId="77777777" w:rsidR="00117D79" w:rsidRDefault="00117D79" w:rsidP="00970099">
            <w:pPr>
              <w:tabs>
                <w:tab w:val="left" w:pos="1276"/>
              </w:tabs>
              <w:rPr>
                <w:b/>
                <w:sz w:val="18"/>
              </w:rPr>
            </w:pPr>
          </w:p>
        </w:tc>
        <w:tc>
          <w:tcPr>
            <w:tcW w:w="2835" w:type="dxa"/>
            <w:vMerge/>
          </w:tcPr>
          <w:p w14:paraId="0FC321F2" w14:textId="77777777" w:rsidR="00117D79" w:rsidRDefault="00117D79" w:rsidP="00970099">
            <w:pPr>
              <w:pStyle w:val="Heading4"/>
              <w:ind w:right="-86"/>
            </w:pPr>
          </w:p>
        </w:tc>
      </w:tr>
    </w:tbl>
    <w:p w14:paraId="4EEDB454" w14:textId="77777777" w:rsidR="00117D79" w:rsidRDefault="00117D79" w:rsidP="00117D79">
      <w:pPr>
        <w:tabs>
          <w:tab w:val="right" w:pos="993"/>
          <w:tab w:val="left" w:pos="1276"/>
          <w:tab w:val="left" w:pos="6663"/>
          <w:tab w:val="left" w:pos="7230"/>
        </w:tabs>
      </w:pPr>
    </w:p>
    <w:p w14:paraId="102BD15C" w14:textId="77777777" w:rsidR="00117D79" w:rsidRDefault="00117D79" w:rsidP="00117D79">
      <w:pPr>
        <w:tabs>
          <w:tab w:val="right" w:pos="567"/>
          <w:tab w:val="left" w:pos="709"/>
        </w:tabs>
      </w:pPr>
    </w:p>
    <w:p w14:paraId="7C0B7DE6" w14:textId="77777777" w:rsidR="00117D79" w:rsidRDefault="00117D79" w:rsidP="00117D79">
      <w:pPr>
        <w:tabs>
          <w:tab w:val="right" w:pos="567"/>
          <w:tab w:val="left" w:pos="709"/>
        </w:tabs>
      </w:pPr>
    </w:p>
    <w:p w14:paraId="5FE9EBB2" w14:textId="77777777" w:rsidR="00117D79" w:rsidRDefault="00117D79" w:rsidP="00117D79">
      <w:pPr>
        <w:jc w:val="both"/>
      </w:pPr>
    </w:p>
    <w:p w14:paraId="2C03F158" w14:textId="77777777" w:rsidR="00117D79" w:rsidRDefault="00117D79" w:rsidP="00117D79">
      <w:pPr>
        <w:jc w:val="center"/>
      </w:pPr>
      <w:r>
        <w:rPr>
          <w:b/>
        </w:rPr>
        <w:t>[power station</w:t>
      </w:r>
      <w:r>
        <w:rPr>
          <w:b/>
        </w:rPr>
        <w:tab/>
        <w:t>] - Interim Section K Notification</w:t>
      </w:r>
    </w:p>
    <w:p w14:paraId="2E4E831A" w14:textId="77777777" w:rsidR="00117D79" w:rsidRDefault="00117D79" w:rsidP="00117D79">
      <w:pPr>
        <w:jc w:val="both"/>
      </w:pPr>
    </w:p>
    <w:p w14:paraId="150856E3" w14:textId="2D7637FD" w:rsidR="00117D79" w:rsidRDefault="00117D79" w:rsidP="00117D79">
      <w:pPr>
        <w:jc w:val="both"/>
      </w:pPr>
      <w:r>
        <w:t>Dear</w:t>
      </w:r>
      <w:r w:rsidR="00B36F71">
        <w:t xml:space="preserve"> XXXXXX</w:t>
      </w:r>
      <w:r>
        <w:t>,</w:t>
      </w:r>
    </w:p>
    <w:p w14:paraId="7BF9FF27" w14:textId="77777777" w:rsidR="00117D79" w:rsidRDefault="00117D79" w:rsidP="00117D79">
      <w:pPr>
        <w:jc w:val="both"/>
      </w:pPr>
    </w:p>
    <w:p w14:paraId="40BE8051" w14:textId="77777777" w:rsidR="00117D79" w:rsidRDefault="00117D79" w:rsidP="00117D79">
      <w:pPr>
        <w:jc w:val="both"/>
      </w:pPr>
      <w:r>
        <w:t xml:space="preserve">National Grid Electricity </w:t>
      </w:r>
      <w:r w:rsidR="00B96E90">
        <w:t>System Operator Ltd</w:t>
      </w:r>
      <w:r>
        <w:t xml:space="preserve"> (“The Company”) and [party</w:t>
      </w:r>
      <w:r>
        <w:tab/>
      </w:r>
      <w:r>
        <w:tab/>
        <w:t>] are parties to a [</w:t>
      </w:r>
      <w:r w:rsidR="00132E01">
        <w:t>?????</w:t>
      </w:r>
      <w:r>
        <w:t>] (the “</w:t>
      </w:r>
      <w:r w:rsidR="00A524A5">
        <w:t xml:space="preserve">Offshore TO </w:t>
      </w:r>
      <w:r>
        <w:t>Construction Agreement</w:t>
      </w:r>
      <w:proofErr w:type="gramStart"/>
      <w:r>
        <w:t>”)dated</w:t>
      </w:r>
      <w:proofErr w:type="gramEnd"/>
      <w:r>
        <w:t xml:space="preserve"> [</w:t>
      </w:r>
      <w:r>
        <w:tab/>
      </w:r>
      <w:r>
        <w:tab/>
        <w:t xml:space="preserve">] providing for </w:t>
      </w:r>
      <w:r w:rsidR="00132E01">
        <w:t>commissioning into</w:t>
      </w:r>
      <w:r>
        <w:t xml:space="preserve"> the NETS at [</w:t>
      </w:r>
      <w:r w:rsidR="00132E01">
        <w:t>Interface Point]</w:t>
      </w:r>
      <w:r>
        <w:t xml:space="preserve"> </w:t>
      </w:r>
    </w:p>
    <w:p w14:paraId="674D74B9" w14:textId="77777777" w:rsidR="00117D79" w:rsidRDefault="00117D79" w:rsidP="00117D79">
      <w:pPr>
        <w:jc w:val="both"/>
      </w:pPr>
    </w:p>
    <w:p w14:paraId="2183BA1F" w14:textId="77777777" w:rsidR="00117D79" w:rsidRDefault="00117D79" w:rsidP="00117D79">
      <w:pPr>
        <w:jc w:val="both"/>
      </w:pPr>
      <w:r>
        <w:t xml:space="preserve">You have notified The Company of your intention to </w:t>
      </w:r>
      <w:r w:rsidR="00132E01">
        <w:t>energise</w:t>
      </w:r>
      <w:r>
        <w:t xml:space="preserve"> the [</w:t>
      </w:r>
      <w:r>
        <w:tab/>
      </w:r>
      <w:r>
        <w:tab/>
        <w:t xml:space="preserve">] </w:t>
      </w:r>
      <w:r w:rsidR="00132E01">
        <w:t xml:space="preserve">Offshore Transmission System </w:t>
      </w:r>
      <w:r>
        <w:t>on or after [day, date</w:t>
      </w:r>
      <w:r>
        <w:tab/>
      </w:r>
      <w:r>
        <w:tab/>
        <w:t xml:space="preserve">].  Under the </w:t>
      </w:r>
      <w:r w:rsidR="00132E01">
        <w:t>STC</w:t>
      </w:r>
      <w:r>
        <w:t xml:space="preserve"> The Company is required to notify you that the provisions of the </w:t>
      </w:r>
      <w:r w:rsidR="00132E01">
        <w:t>STC Section K</w:t>
      </w:r>
      <w:r>
        <w:t xml:space="preserve"> have been complied with (if that is the case) and that [</w:t>
      </w:r>
      <w:r>
        <w:tab/>
      </w:r>
      <w:r>
        <w:tab/>
        <w:t>] at the [</w:t>
      </w:r>
      <w:r w:rsidR="00132E01">
        <w:t>Interface Point</w:t>
      </w:r>
      <w:r>
        <w:t>] can therefore be</w:t>
      </w:r>
      <w:r w:rsidR="00132E01">
        <w:t xml:space="preserve"> energised and commissioned</w:t>
      </w:r>
      <w:r>
        <w:t>.</w:t>
      </w:r>
    </w:p>
    <w:p w14:paraId="5587F3BA" w14:textId="77777777" w:rsidR="00117D79" w:rsidRDefault="00117D79" w:rsidP="00117D79">
      <w:pPr>
        <w:jc w:val="both"/>
      </w:pPr>
    </w:p>
    <w:p w14:paraId="5B9E16D0" w14:textId="77777777" w:rsidR="00117D79" w:rsidRDefault="00117D79" w:rsidP="00117D79">
      <w:pPr>
        <w:jc w:val="both"/>
      </w:pPr>
      <w:r>
        <w:t xml:space="preserve">There are </w:t>
      </w:r>
      <w:proofErr w:type="gramStart"/>
      <w:r>
        <w:t>a number of</w:t>
      </w:r>
      <w:proofErr w:type="gramEnd"/>
      <w:r>
        <w:t xml:space="preserve"> matters which are unresolved at present which must be resolved before The Company can issue a Final </w:t>
      </w:r>
      <w:r w:rsidR="00132E01">
        <w:t>Section K</w:t>
      </w:r>
      <w:r>
        <w:t xml:space="preserve"> Notification (“F</w:t>
      </w:r>
      <w:r w:rsidR="00132E01">
        <w:t>SK</w:t>
      </w:r>
      <w:r>
        <w:t>N”) in respect of [</w:t>
      </w:r>
      <w:r w:rsidR="00F40D20">
        <w:t xml:space="preserve">    </w:t>
      </w:r>
      <w:proofErr w:type="gramStart"/>
      <w:r w:rsidR="00F40D20">
        <w:t xml:space="preserve">  </w:t>
      </w:r>
      <w:r>
        <w:t>]</w:t>
      </w:r>
      <w:proofErr w:type="gramEnd"/>
      <w:r>
        <w:t xml:space="preserve"> </w:t>
      </w:r>
      <w:r w:rsidR="00132E01">
        <w:t>Offshore Transmission System</w:t>
      </w:r>
      <w:r>
        <w:t xml:space="preserve">.  The current situation is summarised in the attached Schedule of Unresolved Compliance Issues.  The unresolved matters do not however prevent The Company from issuing an Interim </w:t>
      </w:r>
      <w:r w:rsidR="00132E01">
        <w:t>Section K</w:t>
      </w:r>
      <w:r>
        <w:t xml:space="preserve"> Notification (I</w:t>
      </w:r>
      <w:r w:rsidR="00132E01">
        <w:t>SK</w:t>
      </w:r>
      <w:r>
        <w:t>N).</w:t>
      </w:r>
    </w:p>
    <w:p w14:paraId="5ADE0726" w14:textId="77777777" w:rsidR="00117D79" w:rsidRDefault="00117D79" w:rsidP="00117D79">
      <w:pPr>
        <w:jc w:val="both"/>
      </w:pPr>
    </w:p>
    <w:p w14:paraId="12C511A0" w14:textId="77777777" w:rsidR="00117D79" w:rsidRDefault="00117D79" w:rsidP="00117D79">
      <w:pPr>
        <w:jc w:val="both"/>
      </w:pPr>
      <w:r>
        <w:t>The Company therefore confirms the issue of an I</w:t>
      </w:r>
      <w:r w:rsidR="00132E01">
        <w:t>SK</w:t>
      </w:r>
      <w:r>
        <w:t>N effective from [</w:t>
      </w:r>
      <w:proofErr w:type="gramStart"/>
      <w:r>
        <w:t xml:space="preserve">date  </w:t>
      </w:r>
      <w:r>
        <w:tab/>
      </w:r>
      <w:proofErr w:type="gramEnd"/>
      <w:r>
        <w:tab/>
        <w:t>] to [date</w:t>
      </w:r>
      <w:r>
        <w:tab/>
      </w:r>
      <w:r>
        <w:tab/>
        <w:t xml:space="preserve">] (the “Term”) subject to the condition that significant progress be made towards the resolution of the unresolved issues within the timescales listed in the schedule during the Term.  On completion of the Term </w:t>
      </w:r>
      <w:proofErr w:type="gramStart"/>
      <w:r>
        <w:t>The</w:t>
      </w:r>
      <w:proofErr w:type="gramEnd"/>
      <w:r>
        <w:t xml:space="preserve"> Company will decide whether to issue a further I</w:t>
      </w:r>
      <w:r w:rsidR="00132E01">
        <w:t>SK</w:t>
      </w:r>
      <w:r>
        <w:t>N for a fixed period or an F</w:t>
      </w:r>
      <w:r w:rsidR="00132E01">
        <w:t>SK</w:t>
      </w:r>
      <w:r>
        <w:t>N.</w:t>
      </w:r>
    </w:p>
    <w:p w14:paraId="2D41F248" w14:textId="77777777" w:rsidR="00117D79" w:rsidRDefault="00117D79" w:rsidP="00117D79">
      <w:pPr>
        <w:jc w:val="both"/>
      </w:pPr>
    </w:p>
    <w:p w14:paraId="55F86EC0" w14:textId="77777777" w:rsidR="00117D79" w:rsidRDefault="00117D79" w:rsidP="00117D79">
      <w:pPr>
        <w:jc w:val="both"/>
      </w:pPr>
      <w:r>
        <w:t>This I</w:t>
      </w:r>
      <w:r w:rsidR="00132E01">
        <w:t>SK</w:t>
      </w:r>
      <w:r>
        <w:t xml:space="preserve">N is issued without prejudice to the exercise of any rights The Company may have under the </w:t>
      </w:r>
      <w:r w:rsidR="00132E01">
        <w:t>STC</w:t>
      </w:r>
      <w:r>
        <w:t xml:space="preserve">, the </w:t>
      </w:r>
      <w:r w:rsidR="00F40D20">
        <w:t xml:space="preserve">Offshore TO </w:t>
      </w:r>
      <w:r>
        <w:t xml:space="preserve">Construction Agreement and Bilateral Agreement, including without limitation the Disconnection and/or De Energisation of the </w:t>
      </w:r>
      <w:r w:rsidR="00132E01">
        <w:t>OFTO</w:t>
      </w:r>
      <w:r>
        <w:t xml:space="preserve"> Equipment.</w:t>
      </w:r>
    </w:p>
    <w:p w14:paraId="36BD973D" w14:textId="77777777" w:rsidR="00117D79" w:rsidRDefault="00117D79" w:rsidP="00117D79">
      <w:pPr>
        <w:jc w:val="both"/>
      </w:pPr>
    </w:p>
    <w:p w14:paraId="225FD0AF" w14:textId="77777777" w:rsidR="00117D79" w:rsidRDefault="00117D79" w:rsidP="00117D79">
      <w:pPr>
        <w:jc w:val="both"/>
      </w:pPr>
      <w:r>
        <w:t xml:space="preserve">Terms defined in the </w:t>
      </w:r>
      <w:r w:rsidR="00132E01">
        <w:t xml:space="preserve">STC, </w:t>
      </w:r>
      <w:r>
        <w:t xml:space="preserve">CUSC, the </w:t>
      </w:r>
      <w:r w:rsidR="00A524A5">
        <w:t xml:space="preserve">Offshore TO </w:t>
      </w:r>
      <w:r>
        <w:t>Construction Agreement, the Bilateral Agreement and the Grid Code have the same meaning in this letter.</w:t>
      </w:r>
    </w:p>
    <w:p w14:paraId="50D59507" w14:textId="77777777" w:rsidR="00117D79" w:rsidRDefault="00117D79" w:rsidP="00117D79">
      <w:pPr>
        <w:jc w:val="both"/>
      </w:pPr>
    </w:p>
    <w:p w14:paraId="2CC30403" w14:textId="77777777" w:rsidR="00117D79" w:rsidRDefault="00117D79" w:rsidP="00117D79">
      <w:pPr>
        <w:pStyle w:val="BodyText2"/>
      </w:pPr>
      <w:r>
        <w:t xml:space="preserve">Should you require any further information regarding this </w:t>
      </w:r>
      <w:proofErr w:type="gramStart"/>
      <w:r>
        <w:t>matter</w:t>
      </w:r>
      <w:proofErr w:type="gramEnd"/>
      <w:r>
        <w:t xml:space="preserve"> or the attached schedule please contact [</w:t>
      </w:r>
      <w:r>
        <w:tab/>
      </w:r>
      <w:r>
        <w:tab/>
        <w:t>], telephone 01926</w:t>
      </w:r>
      <w:proofErr w:type="gramStart"/>
      <w:r>
        <w:t>-[</w:t>
      </w:r>
      <w:proofErr w:type="gramEnd"/>
      <w:r>
        <w:t xml:space="preserve">         </w:t>
      </w:r>
      <w:r>
        <w:tab/>
        <w:t xml:space="preserve">]. </w:t>
      </w:r>
    </w:p>
    <w:p w14:paraId="507DB218" w14:textId="77777777" w:rsidR="00117D79" w:rsidRDefault="00117D79" w:rsidP="00117D79">
      <w:pPr>
        <w:jc w:val="both"/>
      </w:pPr>
    </w:p>
    <w:p w14:paraId="012615BE" w14:textId="77777777" w:rsidR="00117D79" w:rsidRDefault="00117D79" w:rsidP="00117D79">
      <w:pPr>
        <w:jc w:val="both"/>
      </w:pPr>
    </w:p>
    <w:p w14:paraId="2D1CD764" w14:textId="77777777" w:rsidR="00117D79" w:rsidRDefault="00117D79" w:rsidP="00117D79">
      <w:pPr>
        <w:jc w:val="both"/>
      </w:pPr>
    </w:p>
    <w:p w14:paraId="467FE81A" w14:textId="77777777" w:rsidR="00117D79" w:rsidRDefault="00117D79" w:rsidP="00117D79">
      <w:pPr>
        <w:jc w:val="both"/>
      </w:pPr>
    </w:p>
    <w:p w14:paraId="33F80B72" w14:textId="77777777" w:rsidR="00117D79" w:rsidRDefault="00117D79" w:rsidP="00117D79">
      <w:pPr>
        <w:jc w:val="both"/>
        <w:rPr>
          <w:sz w:val="22"/>
        </w:rPr>
      </w:pPr>
      <w:r>
        <w:rPr>
          <w:b/>
        </w:rPr>
        <w:t>Company Secretary &amp; General Counsel</w:t>
      </w:r>
    </w:p>
    <w:p w14:paraId="4DDBD60D" w14:textId="77777777" w:rsidR="00117D79" w:rsidRDefault="00117D79" w:rsidP="00117D79">
      <w:pPr>
        <w:jc w:val="both"/>
      </w:pPr>
    </w:p>
    <w:p w14:paraId="05AF8F10" w14:textId="77777777" w:rsidR="00117D79" w:rsidRDefault="00117D79" w:rsidP="00117D79">
      <w:pPr>
        <w:jc w:val="both"/>
      </w:pPr>
    </w:p>
    <w:p w14:paraId="3B10003A" w14:textId="77777777" w:rsidR="00117D79" w:rsidRDefault="00117D79" w:rsidP="00117D79">
      <w:pPr>
        <w:jc w:val="both"/>
      </w:pPr>
    </w:p>
    <w:p w14:paraId="6FE57960" w14:textId="103D92DC" w:rsidR="00117D79" w:rsidRDefault="00117D79" w:rsidP="00117D79">
      <w:pPr>
        <w:jc w:val="both"/>
      </w:pPr>
      <w:r>
        <w:t xml:space="preserve">cc </w:t>
      </w:r>
      <w:r>
        <w:tab/>
        <w:t>[</w:t>
      </w:r>
      <w:r>
        <w:tab/>
      </w:r>
      <w:r>
        <w:tab/>
        <w:t>]</w:t>
      </w:r>
      <w:r>
        <w:tab/>
        <w:t xml:space="preserve">Network Design, </w:t>
      </w:r>
      <w:r w:rsidR="001E675B">
        <w:t>The Company</w:t>
      </w:r>
    </w:p>
    <w:p w14:paraId="516E3C94" w14:textId="2537C669" w:rsidR="00117D79" w:rsidRDefault="00117D79" w:rsidP="00117D79">
      <w:pPr>
        <w:jc w:val="both"/>
      </w:pPr>
      <w:r>
        <w:t xml:space="preserve">     </w:t>
      </w:r>
      <w:r>
        <w:tab/>
        <w:t>[</w:t>
      </w:r>
      <w:r>
        <w:tab/>
      </w:r>
      <w:r>
        <w:tab/>
        <w:t>]</w:t>
      </w:r>
      <w:r>
        <w:tab/>
        <w:t xml:space="preserve">Compliance &amp; Data, </w:t>
      </w:r>
      <w:r w:rsidR="001E675B">
        <w:t>The Company</w:t>
      </w:r>
    </w:p>
    <w:p w14:paraId="0D16D867" w14:textId="67C35E5E" w:rsidR="00117D79" w:rsidRDefault="00117D79" w:rsidP="00117D79">
      <w:pPr>
        <w:jc w:val="both"/>
      </w:pPr>
      <w:r>
        <w:t xml:space="preserve">    </w:t>
      </w:r>
      <w:r>
        <w:tab/>
        <w:t>[</w:t>
      </w:r>
      <w:r>
        <w:tab/>
      </w:r>
      <w:r>
        <w:tab/>
        <w:t>]</w:t>
      </w:r>
      <w:r>
        <w:tab/>
        <w:t xml:space="preserve">Operations &amp;Trading, </w:t>
      </w:r>
      <w:r w:rsidR="001E675B">
        <w:t>The Company</w:t>
      </w:r>
    </w:p>
    <w:p w14:paraId="4078AAB4" w14:textId="4D082D24" w:rsidR="00117D79" w:rsidRDefault="00117D79" w:rsidP="00117D79">
      <w:pPr>
        <w:jc w:val="both"/>
      </w:pPr>
      <w:r>
        <w:t xml:space="preserve">    </w:t>
      </w:r>
      <w:r>
        <w:tab/>
        <w:t>[</w:t>
      </w:r>
      <w:r>
        <w:tab/>
      </w:r>
      <w:r>
        <w:tab/>
        <w:t>]</w:t>
      </w:r>
      <w:r>
        <w:tab/>
        <w:t xml:space="preserve">Engineering Services, </w:t>
      </w:r>
      <w:r w:rsidR="001E675B">
        <w:t>The Company</w:t>
      </w:r>
    </w:p>
    <w:p w14:paraId="70399993" w14:textId="77777777" w:rsidR="00117D79" w:rsidRDefault="00117D79" w:rsidP="00117D79">
      <w:pPr>
        <w:jc w:val="both"/>
      </w:pPr>
      <w:r>
        <w:tab/>
      </w:r>
      <w:r w:rsidR="00A524A5">
        <w:t>[</w:t>
      </w:r>
      <w:r>
        <w:t>[</w:t>
      </w:r>
      <w:r>
        <w:tab/>
      </w:r>
      <w:r>
        <w:tab/>
        <w:t>]</w:t>
      </w:r>
      <w:r>
        <w:tab/>
        <w:t>[Customer and Performance Director and [Named</w:t>
      </w:r>
    </w:p>
    <w:p w14:paraId="6CC5829A" w14:textId="77777777" w:rsidR="00117D79" w:rsidRDefault="00117D79" w:rsidP="00117D79">
      <w:pPr>
        <w:ind w:left="2160" w:firstLine="720"/>
        <w:jc w:val="both"/>
      </w:pPr>
      <w:r>
        <w:t xml:space="preserve"> Contact], SPT/ TBA, SHETL] [</w:t>
      </w:r>
      <w:r w:rsidR="00A524A5">
        <w:t xml:space="preserve">host onshore </w:t>
      </w:r>
      <w:proofErr w:type="gramStart"/>
      <w:r>
        <w:t>TO]</w:t>
      </w:r>
      <w:r w:rsidR="00A524A5">
        <w:t>[</w:t>
      </w:r>
      <w:proofErr w:type="gramEnd"/>
      <w:r>
        <w:t xml:space="preserve"> </w:t>
      </w:r>
    </w:p>
    <w:p w14:paraId="703044DB" w14:textId="77777777" w:rsidR="00117D79" w:rsidRDefault="00117D79" w:rsidP="00117D79">
      <w:pPr>
        <w:jc w:val="both"/>
      </w:pPr>
      <w:r>
        <w:tab/>
        <w:t>[[</w:t>
      </w:r>
      <w:r>
        <w:tab/>
      </w:r>
      <w:r>
        <w:tab/>
        <w:t>]</w:t>
      </w:r>
      <w:r>
        <w:tab/>
        <w:t>[Customer and Performance Director and [Named Contact],</w:t>
      </w:r>
    </w:p>
    <w:p w14:paraId="06CE6997" w14:textId="77777777" w:rsidR="00117D79" w:rsidRDefault="00117D79" w:rsidP="00117D79">
      <w:pPr>
        <w:ind w:left="2160" w:firstLine="720"/>
        <w:jc w:val="both"/>
      </w:pPr>
      <w:r>
        <w:t xml:space="preserve">SPT/ TBA, SHETL] [Affected </w:t>
      </w:r>
      <w:r w:rsidR="00A524A5">
        <w:t xml:space="preserve">onshore </w:t>
      </w:r>
      <w:r>
        <w:t>TO]]</w:t>
      </w:r>
    </w:p>
    <w:p w14:paraId="37B58C37" w14:textId="77777777" w:rsidR="00117D79" w:rsidRDefault="004011A4" w:rsidP="00117D79">
      <w:pPr>
        <w:jc w:val="both"/>
        <w:rPr>
          <w:sz w:val="22"/>
        </w:rPr>
      </w:pPr>
      <w:r>
        <w:rPr>
          <w:sz w:val="22"/>
        </w:rPr>
        <w:br w:type="page"/>
      </w:r>
    </w:p>
    <w:p w14:paraId="4AD0E2F6" w14:textId="77777777" w:rsidR="004011A4" w:rsidRDefault="004011A4" w:rsidP="004011A4">
      <w:pPr>
        <w:jc w:val="center"/>
        <w:rPr>
          <w:b/>
          <w:sz w:val="22"/>
        </w:rPr>
      </w:pPr>
      <w:r>
        <w:rPr>
          <w:b/>
          <w:sz w:val="22"/>
        </w:rPr>
        <w:t>[</w:t>
      </w:r>
      <w:r>
        <w:rPr>
          <w:b/>
          <w:sz w:val="22"/>
        </w:rPr>
        <w:tab/>
      </w:r>
      <w:r>
        <w:rPr>
          <w:b/>
          <w:sz w:val="22"/>
        </w:rPr>
        <w:tab/>
        <w:t>] Interface Point</w:t>
      </w:r>
    </w:p>
    <w:p w14:paraId="4A9FCE0F" w14:textId="77777777" w:rsidR="004011A4" w:rsidRDefault="004011A4" w:rsidP="004011A4">
      <w:pPr>
        <w:jc w:val="center"/>
        <w:rPr>
          <w:b/>
          <w:sz w:val="22"/>
        </w:rPr>
      </w:pPr>
    </w:p>
    <w:p w14:paraId="6FB0F55B" w14:textId="77777777" w:rsidR="004011A4" w:rsidRDefault="004011A4" w:rsidP="004011A4">
      <w:pPr>
        <w:jc w:val="center"/>
        <w:rPr>
          <w:b/>
          <w:sz w:val="22"/>
        </w:rPr>
      </w:pPr>
      <w:r>
        <w:rPr>
          <w:b/>
          <w:sz w:val="22"/>
        </w:rPr>
        <w:t>Schedule of Unresolved Compliance Issues in respect of [offshore Transmission System</w:t>
      </w:r>
      <w:r>
        <w:rPr>
          <w:b/>
          <w:sz w:val="22"/>
        </w:rPr>
        <w:tab/>
      </w:r>
      <w:r>
        <w:rPr>
          <w:b/>
          <w:sz w:val="22"/>
        </w:rPr>
        <w:tab/>
        <w:t>]</w:t>
      </w:r>
    </w:p>
    <w:p w14:paraId="72C19114" w14:textId="77777777" w:rsidR="004011A4" w:rsidRDefault="004011A4" w:rsidP="004011A4">
      <w:pPr>
        <w:jc w:val="center"/>
        <w:rPr>
          <w:b/>
          <w:sz w:val="22"/>
        </w:rPr>
      </w:pPr>
      <w:r>
        <w:rPr>
          <w:b/>
          <w:sz w:val="22"/>
        </w:rPr>
        <w:t>as at [date</w:t>
      </w:r>
      <w:r>
        <w:rPr>
          <w:b/>
          <w:sz w:val="22"/>
        </w:rPr>
        <w:tab/>
      </w:r>
      <w:r>
        <w:rPr>
          <w:b/>
          <w:sz w:val="22"/>
        </w:rPr>
        <w:tab/>
        <w:t>]</w:t>
      </w:r>
    </w:p>
    <w:p w14:paraId="06E79133" w14:textId="77777777" w:rsidR="004011A4" w:rsidRDefault="004011A4" w:rsidP="004011A4">
      <w:pPr>
        <w:jc w:val="both"/>
        <w:rPr>
          <w:sz w:val="22"/>
        </w:rPr>
      </w:pPr>
    </w:p>
    <w:tbl>
      <w:tblPr>
        <w:tblW w:w="9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2552"/>
        <w:gridCol w:w="2126"/>
        <w:gridCol w:w="2186"/>
      </w:tblGrid>
      <w:tr w:rsidR="004011A4" w14:paraId="360E2311" w14:textId="77777777" w:rsidTr="004011A4">
        <w:tc>
          <w:tcPr>
            <w:tcW w:w="709" w:type="dxa"/>
          </w:tcPr>
          <w:p w14:paraId="7CB9F869" w14:textId="77777777" w:rsidR="004011A4" w:rsidRDefault="004011A4" w:rsidP="004011A4">
            <w:pPr>
              <w:spacing w:after="0"/>
              <w:jc w:val="both"/>
              <w:rPr>
                <w:b/>
                <w:sz w:val="22"/>
              </w:rPr>
            </w:pPr>
            <w:r>
              <w:rPr>
                <w:b/>
                <w:sz w:val="22"/>
              </w:rPr>
              <w:t>Item</w:t>
            </w:r>
          </w:p>
        </w:tc>
        <w:tc>
          <w:tcPr>
            <w:tcW w:w="1559" w:type="dxa"/>
          </w:tcPr>
          <w:p w14:paraId="057BDEC4" w14:textId="77777777" w:rsidR="004011A4" w:rsidRDefault="004011A4" w:rsidP="004011A4">
            <w:pPr>
              <w:spacing w:after="0"/>
              <w:jc w:val="both"/>
              <w:rPr>
                <w:b/>
                <w:sz w:val="22"/>
              </w:rPr>
            </w:pPr>
            <w:r>
              <w:rPr>
                <w:b/>
                <w:sz w:val="22"/>
              </w:rPr>
              <w:t>STC</w:t>
            </w:r>
          </w:p>
          <w:p w14:paraId="7C1DBA2D" w14:textId="77777777" w:rsidR="004011A4" w:rsidRDefault="004011A4" w:rsidP="004011A4">
            <w:pPr>
              <w:spacing w:after="0"/>
              <w:jc w:val="both"/>
              <w:rPr>
                <w:b/>
                <w:sz w:val="22"/>
              </w:rPr>
            </w:pPr>
            <w:r>
              <w:rPr>
                <w:b/>
                <w:sz w:val="22"/>
              </w:rPr>
              <w:t>Section K</w:t>
            </w:r>
          </w:p>
          <w:p w14:paraId="1B7C3A4D" w14:textId="77777777" w:rsidR="004011A4" w:rsidRDefault="004011A4" w:rsidP="004011A4">
            <w:pPr>
              <w:spacing w:after="0"/>
              <w:jc w:val="both"/>
              <w:rPr>
                <w:b/>
                <w:sz w:val="22"/>
              </w:rPr>
            </w:pPr>
            <w:r>
              <w:rPr>
                <w:b/>
                <w:sz w:val="22"/>
              </w:rPr>
              <w:t>Ref</w:t>
            </w:r>
          </w:p>
        </w:tc>
        <w:tc>
          <w:tcPr>
            <w:tcW w:w="2552" w:type="dxa"/>
          </w:tcPr>
          <w:p w14:paraId="07D54975" w14:textId="77777777" w:rsidR="004011A4" w:rsidRDefault="004011A4" w:rsidP="004011A4">
            <w:pPr>
              <w:spacing w:after="0"/>
              <w:jc w:val="both"/>
              <w:rPr>
                <w:b/>
                <w:sz w:val="22"/>
              </w:rPr>
            </w:pPr>
            <w:r>
              <w:rPr>
                <w:b/>
                <w:sz w:val="22"/>
              </w:rPr>
              <w:t>Issue</w:t>
            </w:r>
          </w:p>
          <w:p w14:paraId="1C6FCACC" w14:textId="77777777" w:rsidR="004011A4" w:rsidRDefault="004011A4" w:rsidP="004011A4">
            <w:pPr>
              <w:spacing w:after="0"/>
              <w:jc w:val="both"/>
              <w:rPr>
                <w:b/>
                <w:sz w:val="22"/>
              </w:rPr>
            </w:pPr>
            <w:r>
              <w:rPr>
                <w:b/>
                <w:sz w:val="22"/>
              </w:rPr>
              <w:t>– Brief Description</w:t>
            </w:r>
          </w:p>
        </w:tc>
        <w:tc>
          <w:tcPr>
            <w:tcW w:w="2126" w:type="dxa"/>
          </w:tcPr>
          <w:p w14:paraId="07C3BDEB" w14:textId="77777777" w:rsidR="004011A4" w:rsidRDefault="004011A4" w:rsidP="00970099">
            <w:pPr>
              <w:jc w:val="both"/>
              <w:rPr>
                <w:b/>
                <w:sz w:val="22"/>
              </w:rPr>
            </w:pPr>
            <w:r>
              <w:rPr>
                <w:b/>
                <w:sz w:val="22"/>
              </w:rPr>
              <w:t>Programme to Resolve Including Expected End Date</w:t>
            </w:r>
          </w:p>
        </w:tc>
        <w:tc>
          <w:tcPr>
            <w:tcW w:w="2186" w:type="dxa"/>
          </w:tcPr>
          <w:p w14:paraId="7B59909F" w14:textId="4DB8949F" w:rsidR="004011A4" w:rsidRDefault="004011A4" w:rsidP="00970099">
            <w:pPr>
              <w:jc w:val="both"/>
              <w:rPr>
                <w:b/>
                <w:sz w:val="22"/>
              </w:rPr>
            </w:pPr>
            <w:r>
              <w:rPr>
                <w:b/>
                <w:sz w:val="22"/>
              </w:rPr>
              <w:t xml:space="preserve">Contact </w:t>
            </w:r>
            <w:r w:rsidR="001E675B">
              <w:rPr>
                <w:b/>
                <w:sz w:val="22"/>
              </w:rPr>
              <w:t>The Company</w:t>
            </w:r>
            <w:r>
              <w:rPr>
                <w:b/>
                <w:sz w:val="22"/>
              </w:rPr>
              <w:t>/OFTO</w:t>
            </w:r>
          </w:p>
        </w:tc>
      </w:tr>
      <w:tr w:rsidR="004011A4" w14:paraId="772D7C6B" w14:textId="77777777" w:rsidTr="004011A4">
        <w:tc>
          <w:tcPr>
            <w:tcW w:w="709" w:type="dxa"/>
          </w:tcPr>
          <w:p w14:paraId="57640E07" w14:textId="77777777" w:rsidR="004011A4" w:rsidRDefault="004011A4" w:rsidP="00970099">
            <w:pPr>
              <w:jc w:val="both"/>
              <w:rPr>
                <w:sz w:val="22"/>
              </w:rPr>
            </w:pPr>
            <w:r>
              <w:rPr>
                <w:sz w:val="22"/>
              </w:rPr>
              <w:t>1</w:t>
            </w:r>
          </w:p>
        </w:tc>
        <w:tc>
          <w:tcPr>
            <w:tcW w:w="1559" w:type="dxa"/>
          </w:tcPr>
          <w:p w14:paraId="347B0DFE" w14:textId="77777777" w:rsidR="004011A4" w:rsidRDefault="004011A4" w:rsidP="00970099">
            <w:pPr>
              <w:jc w:val="both"/>
              <w:rPr>
                <w:sz w:val="22"/>
              </w:rPr>
            </w:pPr>
          </w:p>
        </w:tc>
        <w:tc>
          <w:tcPr>
            <w:tcW w:w="2552" w:type="dxa"/>
          </w:tcPr>
          <w:p w14:paraId="6FD48EE1" w14:textId="77777777" w:rsidR="004011A4" w:rsidRDefault="004011A4" w:rsidP="00970099">
            <w:pPr>
              <w:jc w:val="both"/>
              <w:rPr>
                <w:sz w:val="22"/>
              </w:rPr>
            </w:pPr>
          </w:p>
        </w:tc>
        <w:tc>
          <w:tcPr>
            <w:tcW w:w="2126" w:type="dxa"/>
          </w:tcPr>
          <w:p w14:paraId="487A4420" w14:textId="77777777" w:rsidR="004011A4" w:rsidRDefault="004011A4" w:rsidP="00970099">
            <w:pPr>
              <w:jc w:val="both"/>
              <w:rPr>
                <w:sz w:val="22"/>
              </w:rPr>
            </w:pPr>
          </w:p>
        </w:tc>
        <w:tc>
          <w:tcPr>
            <w:tcW w:w="2186" w:type="dxa"/>
          </w:tcPr>
          <w:p w14:paraId="1594592B" w14:textId="77777777" w:rsidR="004011A4" w:rsidRDefault="004011A4" w:rsidP="00970099">
            <w:pPr>
              <w:jc w:val="both"/>
              <w:rPr>
                <w:sz w:val="22"/>
              </w:rPr>
            </w:pPr>
          </w:p>
        </w:tc>
      </w:tr>
      <w:tr w:rsidR="004011A4" w14:paraId="0B9960D9" w14:textId="77777777" w:rsidTr="004011A4">
        <w:tc>
          <w:tcPr>
            <w:tcW w:w="709" w:type="dxa"/>
          </w:tcPr>
          <w:p w14:paraId="270AFEBF" w14:textId="77777777" w:rsidR="004011A4" w:rsidRDefault="004011A4" w:rsidP="00970099">
            <w:pPr>
              <w:jc w:val="both"/>
              <w:rPr>
                <w:sz w:val="22"/>
              </w:rPr>
            </w:pPr>
            <w:r>
              <w:rPr>
                <w:sz w:val="22"/>
              </w:rPr>
              <w:t>2</w:t>
            </w:r>
          </w:p>
        </w:tc>
        <w:tc>
          <w:tcPr>
            <w:tcW w:w="1559" w:type="dxa"/>
          </w:tcPr>
          <w:p w14:paraId="6BDBB230" w14:textId="77777777" w:rsidR="004011A4" w:rsidRDefault="004011A4" w:rsidP="00970099">
            <w:pPr>
              <w:jc w:val="both"/>
              <w:rPr>
                <w:sz w:val="22"/>
              </w:rPr>
            </w:pPr>
          </w:p>
        </w:tc>
        <w:tc>
          <w:tcPr>
            <w:tcW w:w="2552" w:type="dxa"/>
          </w:tcPr>
          <w:p w14:paraId="664FBC3E" w14:textId="77777777" w:rsidR="004011A4" w:rsidRDefault="004011A4" w:rsidP="00970099">
            <w:pPr>
              <w:jc w:val="both"/>
              <w:rPr>
                <w:sz w:val="22"/>
              </w:rPr>
            </w:pPr>
          </w:p>
        </w:tc>
        <w:tc>
          <w:tcPr>
            <w:tcW w:w="2126" w:type="dxa"/>
          </w:tcPr>
          <w:p w14:paraId="1BF58A71" w14:textId="77777777" w:rsidR="004011A4" w:rsidRDefault="004011A4" w:rsidP="00970099">
            <w:pPr>
              <w:jc w:val="both"/>
              <w:rPr>
                <w:sz w:val="22"/>
              </w:rPr>
            </w:pPr>
          </w:p>
        </w:tc>
        <w:tc>
          <w:tcPr>
            <w:tcW w:w="2186" w:type="dxa"/>
          </w:tcPr>
          <w:p w14:paraId="35CCC474" w14:textId="77777777" w:rsidR="004011A4" w:rsidRDefault="004011A4" w:rsidP="00970099">
            <w:pPr>
              <w:jc w:val="both"/>
              <w:rPr>
                <w:sz w:val="22"/>
              </w:rPr>
            </w:pPr>
          </w:p>
        </w:tc>
      </w:tr>
      <w:tr w:rsidR="004011A4" w14:paraId="0BD2488F" w14:textId="77777777" w:rsidTr="004011A4">
        <w:tc>
          <w:tcPr>
            <w:tcW w:w="709" w:type="dxa"/>
          </w:tcPr>
          <w:p w14:paraId="16251BFB" w14:textId="77777777" w:rsidR="004011A4" w:rsidRDefault="004011A4" w:rsidP="00970099">
            <w:pPr>
              <w:jc w:val="both"/>
              <w:rPr>
                <w:sz w:val="22"/>
              </w:rPr>
            </w:pPr>
            <w:r>
              <w:rPr>
                <w:sz w:val="22"/>
              </w:rPr>
              <w:t>3</w:t>
            </w:r>
          </w:p>
        </w:tc>
        <w:tc>
          <w:tcPr>
            <w:tcW w:w="1559" w:type="dxa"/>
          </w:tcPr>
          <w:p w14:paraId="28AF3A09" w14:textId="77777777" w:rsidR="004011A4" w:rsidRDefault="004011A4" w:rsidP="00970099">
            <w:pPr>
              <w:jc w:val="both"/>
              <w:rPr>
                <w:sz w:val="22"/>
              </w:rPr>
            </w:pPr>
          </w:p>
        </w:tc>
        <w:tc>
          <w:tcPr>
            <w:tcW w:w="2552" w:type="dxa"/>
          </w:tcPr>
          <w:p w14:paraId="65523A8B" w14:textId="77777777" w:rsidR="004011A4" w:rsidRDefault="004011A4" w:rsidP="00970099">
            <w:pPr>
              <w:jc w:val="both"/>
              <w:rPr>
                <w:sz w:val="22"/>
              </w:rPr>
            </w:pPr>
          </w:p>
        </w:tc>
        <w:tc>
          <w:tcPr>
            <w:tcW w:w="2126" w:type="dxa"/>
          </w:tcPr>
          <w:p w14:paraId="1E9CC715" w14:textId="77777777" w:rsidR="004011A4" w:rsidRDefault="004011A4" w:rsidP="00970099">
            <w:pPr>
              <w:jc w:val="both"/>
              <w:rPr>
                <w:sz w:val="22"/>
              </w:rPr>
            </w:pPr>
          </w:p>
        </w:tc>
        <w:tc>
          <w:tcPr>
            <w:tcW w:w="2186" w:type="dxa"/>
          </w:tcPr>
          <w:p w14:paraId="7F8E2945" w14:textId="77777777" w:rsidR="004011A4" w:rsidRDefault="004011A4" w:rsidP="00970099">
            <w:pPr>
              <w:jc w:val="both"/>
              <w:rPr>
                <w:sz w:val="22"/>
              </w:rPr>
            </w:pPr>
          </w:p>
        </w:tc>
      </w:tr>
      <w:tr w:rsidR="004011A4" w14:paraId="11DD5739" w14:textId="77777777" w:rsidTr="004011A4">
        <w:tc>
          <w:tcPr>
            <w:tcW w:w="709" w:type="dxa"/>
          </w:tcPr>
          <w:p w14:paraId="1D365F9B" w14:textId="77777777" w:rsidR="004011A4" w:rsidRDefault="004011A4" w:rsidP="00970099">
            <w:pPr>
              <w:jc w:val="both"/>
              <w:rPr>
                <w:sz w:val="22"/>
              </w:rPr>
            </w:pPr>
            <w:r>
              <w:rPr>
                <w:sz w:val="22"/>
              </w:rPr>
              <w:t>4</w:t>
            </w:r>
          </w:p>
        </w:tc>
        <w:tc>
          <w:tcPr>
            <w:tcW w:w="1559" w:type="dxa"/>
          </w:tcPr>
          <w:p w14:paraId="49FE85FD" w14:textId="77777777" w:rsidR="004011A4" w:rsidRDefault="004011A4" w:rsidP="00970099">
            <w:pPr>
              <w:jc w:val="both"/>
              <w:rPr>
                <w:sz w:val="22"/>
              </w:rPr>
            </w:pPr>
          </w:p>
        </w:tc>
        <w:tc>
          <w:tcPr>
            <w:tcW w:w="2552" w:type="dxa"/>
          </w:tcPr>
          <w:p w14:paraId="44671C18" w14:textId="77777777" w:rsidR="004011A4" w:rsidRDefault="004011A4" w:rsidP="00970099">
            <w:pPr>
              <w:jc w:val="both"/>
              <w:rPr>
                <w:sz w:val="22"/>
              </w:rPr>
            </w:pPr>
          </w:p>
        </w:tc>
        <w:tc>
          <w:tcPr>
            <w:tcW w:w="2126" w:type="dxa"/>
          </w:tcPr>
          <w:p w14:paraId="42AD8EC0" w14:textId="77777777" w:rsidR="004011A4" w:rsidRDefault="004011A4" w:rsidP="00970099">
            <w:pPr>
              <w:jc w:val="both"/>
              <w:rPr>
                <w:sz w:val="22"/>
              </w:rPr>
            </w:pPr>
          </w:p>
        </w:tc>
        <w:tc>
          <w:tcPr>
            <w:tcW w:w="2186" w:type="dxa"/>
          </w:tcPr>
          <w:p w14:paraId="174A20E9" w14:textId="77777777" w:rsidR="004011A4" w:rsidRDefault="004011A4" w:rsidP="00970099">
            <w:pPr>
              <w:jc w:val="both"/>
              <w:rPr>
                <w:sz w:val="22"/>
              </w:rPr>
            </w:pPr>
          </w:p>
        </w:tc>
      </w:tr>
      <w:tr w:rsidR="004011A4" w14:paraId="25703269" w14:textId="77777777" w:rsidTr="004011A4">
        <w:tc>
          <w:tcPr>
            <w:tcW w:w="709" w:type="dxa"/>
          </w:tcPr>
          <w:p w14:paraId="7367F19B" w14:textId="77777777" w:rsidR="004011A4" w:rsidRDefault="004011A4" w:rsidP="00970099">
            <w:pPr>
              <w:jc w:val="both"/>
              <w:rPr>
                <w:sz w:val="22"/>
              </w:rPr>
            </w:pPr>
            <w:r>
              <w:rPr>
                <w:sz w:val="22"/>
              </w:rPr>
              <w:t>5</w:t>
            </w:r>
          </w:p>
        </w:tc>
        <w:tc>
          <w:tcPr>
            <w:tcW w:w="1559" w:type="dxa"/>
          </w:tcPr>
          <w:p w14:paraId="75ACC795" w14:textId="77777777" w:rsidR="004011A4" w:rsidRDefault="004011A4" w:rsidP="00970099">
            <w:pPr>
              <w:jc w:val="both"/>
              <w:rPr>
                <w:sz w:val="22"/>
              </w:rPr>
            </w:pPr>
          </w:p>
        </w:tc>
        <w:tc>
          <w:tcPr>
            <w:tcW w:w="2552" w:type="dxa"/>
          </w:tcPr>
          <w:p w14:paraId="00719E23" w14:textId="77777777" w:rsidR="004011A4" w:rsidRDefault="004011A4" w:rsidP="00970099">
            <w:pPr>
              <w:jc w:val="both"/>
              <w:rPr>
                <w:sz w:val="22"/>
              </w:rPr>
            </w:pPr>
          </w:p>
        </w:tc>
        <w:tc>
          <w:tcPr>
            <w:tcW w:w="2126" w:type="dxa"/>
          </w:tcPr>
          <w:p w14:paraId="21CC53B2" w14:textId="77777777" w:rsidR="004011A4" w:rsidRDefault="004011A4" w:rsidP="00970099">
            <w:pPr>
              <w:jc w:val="both"/>
              <w:rPr>
                <w:sz w:val="22"/>
              </w:rPr>
            </w:pPr>
          </w:p>
        </w:tc>
        <w:tc>
          <w:tcPr>
            <w:tcW w:w="2186" w:type="dxa"/>
          </w:tcPr>
          <w:p w14:paraId="36B3A93C" w14:textId="77777777" w:rsidR="004011A4" w:rsidRDefault="004011A4" w:rsidP="00970099">
            <w:pPr>
              <w:jc w:val="both"/>
              <w:rPr>
                <w:sz w:val="22"/>
              </w:rPr>
            </w:pPr>
          </w:p>
        </w:tc>
      </w:tr>
    </w:tbl>
    <w:p w14:paraId="5C4AAC93" w14:textId="77777777" w:rsidR="004011A4" w:rsidRDefault="004011A4" w:rsidP="004011A4">
      <w:pPr>
        <w:jc w:val="both"/>
        <w:rPr>
          <w:sz w:val="22"/>
        </w:rPr>
      </w:pPr>
    </w:p>
    <w:p w14:paraId="37CB79B7" w14:textId="77777777" w:rsidR="00117D79" w:rsidRDefault="00117D79" w:rsidP="00117D79">
      <w:pPr>
        <w:pStyle w:val="Heading2"/>
        <w:numPr>
          <w:ilvl w:val="0"/>
          <w:numId w:val="0"/>
        </w:numPr>
        <w:jc w:val="both"/>
      </w:pPr>
      <w:r>
        <w:br w:type="page"/>
        <w:t>B4:</w:t>
      </w:r>
      <w:r>
        <w:tab/>
        <w:t xml:space="preserve"> EXAMPLE OF FINAL SECTION K NOTIFICATION</w:t>
      </w:r>
    </w:p>
    <w:p w14:paraId="1409340E" w14:textId="77777777" w:rsidR="00117D79" w:rsidRDefault="00117D79" w:rsidP="00117D79">
      <w:pPr>
        <w:pStyle w:val="Header"/>
      </w:pPr>
    </w:p>
    <w:p w14:paraId="401EB701" w14:textId="77777777" w:rsidR="00117D79" w:rsidRDefault="00117D79" w:rsidP="00117D79">
      <w:pPr>
        <w:pStyle w:val="Heade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01"/>
        <w:gridCol w:w="435"/>
        <w:gridCol w:w="2985"/>
        <w:gridCol w:w="283"/>
        <w:gridCol w:w="2694"/>
      </w:tblGrid>
      <w:tr w:rsidR="00117D79" w14:paraId="730A1FEC" w14:textId="77777777" w:rsidTr="00970099">
        <w:trPr>
          <w:gridAfter w:val="4"/>
          <w:wAfter w:w="6397" w:type="dxa"/>
          <w:trHeight w:val="291"/>
        </w:trPr>
        <w:tc>
          <w:tcPr>
            <w:tcW w:w="709" w:type="dxa"/>
            <w:tcBorders>
              <w:top w:val="nil"/>
              <w:left w:val="nil"/>
              <w:bottom w:val="nil"/>
              <w:right w:val="nil"/>
            </w:tcBorders>
          </w:tcPr>
          <w:p w14:paraId="755F8ADC" w14:textId="77777777" w:rsidR="00117D79" w:rsidRDefault="00117D79" w:rsidP="00970099">
            <w:pPr>
              <w:tabs>
                <w:tab w:val="left" w:pos="1276"/>
              </w:tabs>
              <w:ind w:right="-86"/>
              <w:rPr>
                <w:sz w:val="12"/>
              </w:rPr>
            </w:pPr>
            <w:r>
              <w:rPr>
                <w:sz w:val="12"/>
              </w:rPr>
              <w:t>Date:</w:t>
            </w:r>
          </w:p>
        </w:tc>
        <w:tc>
          <w:tcPr>
            <w:tcW w:w="3101" w:type="dxa"/>
            <w:tcBorders>
              <w:top w:val="nil"/>
              <w:left w:val="nil"/>
              <w:bottom w:val="nil"/>
              <w:right w:val="nil"/>
            </w:tcBorders>
          </w:tcPr>
          <w:p w14:paraId="6D5F1088" w14:textId="77777777" w:rsidR="00117D79" w:rsidRDefault="00117D79" w:rsidP="00970099">
            <w:pPr>
              <w:tabs>
                <w:tab w:val="left" w:pos="1276"/>
              </w:tabs>
              <w:ind w:right="-86"/>
              <w:rPr>
                <w:sz w:val="18"/>
              </w:rPr>
            </w:pPr>
            <w:r>
              <w:rPr>
                <w:sz w:val="18"/>
              </w:rPr>
              <w:t xml:space="preserve">[                                    ] </w:t>
            </w:r>
          </w:p>
        </w:tc>
      </w:tr>
      <w:tr w:rsidR="00117D79" w14:paraId="15F2EE1C" w14:textId="77777777" w:rsidTr="00970099">
        <w:trPr>
          <w:gridAfter w:val="4"/>
          <w:wAfter w:w="6397" w:type="dxa"/>
          <w:cantSplit/>
          <w:trHeight w:val="291"/>
        </w:trPr>
        <w:tc>
          <w:tcPr>
            <w:tcW w:w="3810" w:type="dxa"/>
            <w:gridSpan w:val="2"/>
            <w:tcBorders>
              <w:top w:val="nil"/>
              <w:left w:val="nil"/>
              <w:bottom w:val="nil"/>
              <w:right w:val="nil"/>
            </w:tcBorders>
          </w:tcPr>
          <w:p w14:paraId="66779DF0" w14:textId="77777777" w:rsidR="00117D79" w:rsidRDefault="00117D79" w:rsidP="00970099">
            <w:pPr>
              <w:tabs>
                <w:tab w:val="left" w:pos="1276"/>
              </w:tabs>
              <w:ind w:right="-86"/>
              <w:rPr>
                <w:sz w:val="12"/>
              </w:rPr>
            </w:pPr>
          </w:p>
        </w:tc>
      </w:tr>
      <w:tr w:rsidR="00117D79" w14:paraId="79E9EC13" w14:textId="77777777" w:rsidTr="00970099">
        <w:trPr>
          <w:gridAfter w:val="4"/>
          <w:wAfter w:w="6397" w:type="dxa"/>
          <w:trHeight w:val="292"/>
        </w:trPr>
        <w:tc>
          <w:tcPr>
            <w:tcW w:w="709" w:type="dxa"/>
            <w:tcBorders>
              <w:top w:val="nil"/>
              <w:left w:val="nil"/>
              <w:bottom w:val="nil"/>
              <w:right w:val="nil"/>
            </w:tcBorders>
          </w:tcPr>
          <w:p w14:paraId="23A56D8F" w14:textId="77777777" w:rsidR="00117D79" w:rsidRDefault="00117D79" w:rsidP="00970099">
            <w:pPr>
              <w:tabs>
                <w:tab w:val="left" w:pos="1276"/>
              </w:tabs>
              <w:ind w:right="-86"/>
              <w:rPr>
                <w:sz w:val="12"/>
              </w:rPr>
            </w:pPr>
            <w:r>
              <w:rPr>
                <w:sz w:val="12"/>
              </w:rPr>
              <w:t>Our Ref:</w:t>
            </w:r>
          </w:p>
        </w:tc>
        <w:tc>
          <w:tcPr>
            <w:tcW w:w="3101" w:type="dxa"/>
            <w:tcBorders>
              <w:top w:val="nil"/>
              <w:left w:val="nil"/>
              <w:bottom w:val="nil"/>
              <w:right w:val="nil"/>
            </w:tcBorders>
          </w:tcPr>
          <w:p w14:paraId="1C68C212" w14:textId="77777777" w:rsidR="00117D79" w:rsidRDefault="00117D79" w:rsidP="00970099">
            <w:pPr>
              <w:tabs>
                <w:tab w:val="left" w:pos="1276"/>
              </w:tabs>
              <w:ind w:right="-86"/>
              <w:rPr>
                <w:sz w:val="18"/>
              </w:rPr>
            </w:pPr>
            <w:r>
              <w:rPr>
                <w:sz w:val="16"/>
              </w:rPr>
              <w:t>[                                         ]</w:t>
            </w:r>
          </w:p>
        </w:tc>
      </w:tr>
      <w:tr w:rsidR="00117D79" w14:paraId="1A6ED8E0"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3810" w:type="dxa"/>
            <w:gridSpan w:val="2"/>
          </w:tcPr>
          <w:p w14:paraId="1E12964E" w14:textId="77777777" w:rsidR="00117D79" w:rsidRDefault="00117D79" w:rsidP="00970099">
            <w:pPr>
              <w:tabs>
                <w:tab w:val="left" w:pos="1276"/>
              </w:tabs>
              <w:ind w:right="-86"/>
            </w:pPr>
          </w:p>
        </w:tc>
        <w:tc>
          <w:tcPr>
            <w:tcW w:w="435" w:type="dxa"/>
          </w:tcPr>
          <w:p w14:paraId="4A1CFC7C" w14:textId="77777777" w:rsidR="00117D79" w:rsidRDefault="00117D79" w:rsidP="00970099">
            <w:pPr>
              <w:tabs>
                <w:tab w:val="left" w:pos="1276"/>
              </w:tabs>
              <w:ind w:right="-86"/>
              <w:jc w:val="right"/>
            </w:pPr>
          </w:p>
        </w:tc>
        <w:tc>
          <w:tcPr>
            <w:tcW w:w="2985" w:type="dxa"/>
          </w:tcPr>
          <w:p w14:paraId="550F0C32" w14:textId="77777777" w:rsidR="00117D79" w:rsidRDefault="00117D79" w:rsidP="00970099">
            <w:pPr>
              <w:pStyle w:val="Heading5"/>
              <w:ind w:right="-108"/>
              <w:rPr>
                <w:sz w:val="16"/>
              </w:rPr>
            </w:pPr>
          </w:p>
        </w:tc>
        <w:tc>
          <w:tcPr>
            <w:tcW w:w="283" w:type="dxa"/>
          </w:tcPr>
          <w:p w14:paraId="3D53AA43" w14:textId="77777777" w:rsidR="00117D79" w:rsidRDefault="00117D79" w:rsidP="00970099">
            <w:pPr>
              <w:ind w:left="-250" w:right="-250"/>
              <w:rPr>
                <w:b/>
                <w:sz w:val="18"/>
              </w:rPr>
            </w:pPr>
          </w:p>
        </w:tc>
        <w:tc>
          <w:tcPr>
            <w:tcW w:w="2694" w:type="dxa"/>
          </w:tcPr>
          <w:p w14:paraId="4DB7ACD9" w14:textId="77777777" w:rsidR="00117D79" w:rsidRDefault="00117D79" w:rsidP="00970099">
            <w:pPr>
              <w:tabs>
                <w:tab w:val="left" w:pos="1276"/>
              </w:tabs>
              <w:rPr>
                <w:b/>
                <w:sz w:val="16"/>
              </w:rPr>
            </w:pPr>
          </w:p>
        </w:tc>
      </w:tr>
      <w:tr w:rsidR="00117D79" w:rsidRPr="00BD4625" w14:paraId="28B22B98"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709" w:type="dxa"/>
          </w:tcPr>
          <w:p w14:paraId="2982CD43" w14:textId="77777777" w:rsidR="00117D79" w:rsidRDefault="00117D79" w:rsidP="00970099">
            <w:pPr>
              <w:tabs>
                <w:tab w:val="left" w:pos="1276"/>
              </w:tabs>
              <w:ind w:right="-86"/>
            </w:pPr>
            <w:r>
              <w:rPr>
                <w:sz w:val="12"/>
              </w:rPr>
              <w:t>Your Ref:</w:t>
            </w:r>
          </w:p>
        </w:tc>
        <w:tc>
          <w:tcPr>
            <w:tcW w:w="3101" w:type="dxa"/>
          </w:tcPr>
          <w:p w14:paraId="1A094C8C" w14:textId="77777777" w:rsidR="00117D79" w:rsidRDefault="00117D79" w:rsidP="00970099">
            <w:pPr>
              <w:tabs>
                <w:tab w:val="left" w:pos="1276"/>
              </w:tabs>
              <w:ind w:right="-86"/>
            </w:pPr>
          </w:p>
        </w:tc>
        <w:tc>
          <w:tcPr>
            <w:tcW w:w="435" w:type="dxa"/>
            <w:vMerge w:val="restart"/>
          </w:tcPr>
          <w:p w14:paraId="71CA5C17" w14:textId="77777777" w:rsidR="00117D79" w:rsidRDefault="00117D79" w:rsidP="00970099">
            <w:pPr>
              <w:tabs>
                <w:tab w:val="left" w:pos="1276"/>
              </w:tabs>
              <w:ind w:right="-86"/>
              <w:jc w:val="right"/>
            </w:pPr>
          </w:p>
        </w:tc>
        <w:tc>
          <w:tcPr>
            <w:tcW w:w="2985" w:type="dxa"/>
            <w:vMerge w:val="restart"/>
          </w:tcPr>
          <w:p w14:paraId="7B3BD843" w14:textId="77777777" w:rsidR="00117D79" w:rsidRDefault="00117D79" w:rsidP="00970099">
            <w:pPr>
              <w:pStyle w:val="Heading4"/>
              <w:numPr>
                <w:ilvl w:val="0"/>
                <w:numId w:val="0"/>
              </w:numPr>
              <w:ind w:right="-108"/>
              <w:rPr>
                <w:sz w:val="16"/>
              </w:rPr>
            </w:pPr>
            <w:r>
              <w:t>Customer Agreements</w:t>
            </w:r>
          </w:p>
        </w:tc>
        <w:tc>
          <w:tcPr>
            <w:tcW w:w="283" w:type="dxa"/>
            <w:vMerge w:val="restart"/>
          </w:tcPr>
          <w:p w14:paraId="41E4708F" w14:textId="77777777" w:rsidR="00117D79" w:rsidRDefault="00117D79" w:rsidP="00970099">
            <w:pPr>
              <w:ind w:left="-250" w:right="-250"/>
              <w:rPr>
                <w:b/>
                <w:sz w:val="18"/>
              </w:rPr>
            </w:pPr>
          </w:p>
        </w:tc>
        <w:tc>
          <w:tcPr>
            <w:tcW w:w="2694" w:type="dxa"/>
            <w:vMerge w:val="restart"/>
          </w:tcPr>
          <w:p w14:paraId="73BEFF47" w14:textId="77777777" w:rsidR="00117D79" w:rsidRDefault="00117D79" w:rsidP="00970099">
            <w:r>
              <w:t xml:space="preserve">National Grid Electricity </w:t>
            </w:r>
            <w:r w:rsidR="00B96E90">
              <w:t>System Operator Ltd</w:t>
            </w:r>
          </w:p>
          <w:p w14:paraId="01544520" w14:textId="77777777" w:rsidR="00117D79" w:rsidRDefault="00117D79" w:rsidP="00970099">
            <w:r>
              <w:t>National Grid House</w:t>
            </w:r>
          </w:p>
          <w:p w14:paraId="18EC99B2" w14:textId="77777777" w:rsidR="00117D79" w:rsidRDefault="00117D79" w:rsidP="00970099">
            <w:smartTag w:uri="urn:schemas-microsoft-com:office:smarttags" w:element="place">
              <w:smartTag w:uri="urn:schemas-microsoft-com:office:smarttags" w:element="PlaceName">
                <w:r>
                  <w:t>Warwick</w:t>
                </w:r>
              </w:smartTag>
              <w:r>
                <w:t xml:space="preserve"> </w:t>
              </w:r>
              <w:smartTag w:uri="urn:schemas-microsoft-com:office:smarttags" w:element="PlaceName">
                <w:r>
                  <w:t>Technology</w:t>
                </w:r>
              </w:smartTag>
              <w:r>
                <w:t xml:space="preserve"> </w:t>
              </w:r>
              <w:smartTag w:uri="urn:schemas-microsoft-com:office:smarttags" w:element="PlaceType">
                <w:r>
                  <w:t>Park</w:t>
                </w:r>
              </w:smartTag>
            </w:smartTag>
          </w:p>
          <w:p w14:paraId="47D0F691" w14:textId="77777777" w:rsidR="00117D79" w:rsidRDefault="00117D79" w:rsidP="00970099">
            <w:r>
              <w:t>Gallows Hill</w:t>
            </w:r>
          </w:p>
          <w:p w14:paraId="368FE0CC" w14:textId="77777777" w:rsidR="00117D79" w:rsidRDefault="00117D79" w:rsidP="00970099">
            <w:smartTag w:uri="urn:schemas-microsoft-com:office:smarttags" w:element="City">
              <w:smartTag w:uri="urn:schemas-microsoft-com:office:smarttags" w:element="place">
                <w:r>
                  <w:t>Warwick</w:t>
                </w:r>
              </w:smartTag>
            </w:smartTag>
          </w:p>
          <w:p w14:paraId="48AFB23F" w14:textId="77777777" w:rsidR="00117D79" w:rsidRPr="00BD4625" w:rsidRDefault="00117D79" w:rsidP="00970099">
            <w:pPr>
              <w:rPr>
                <w:lang w:val="it-IT"/>
              </w:rPr>
            </w:pPr>
            <w:r w:rsidRPr="00BD4625">
              <w:rPr>
                <w:lang w:val="it-IT"/>
              </w:rPr>
              <w:t>CV34 6DA</w:t>
            </w:r>
          </w:p>
          <w:p w14:paraId="17560750" w14:textId="77777777" w:rsidR="00117D79" w:rsidRPr="00BD4625" w:rsidRDefault="00117D79" w:rsidP="00970099">
            <w:pPr>
              <w:rPr>
                <w:lang w:val="it-IT"/>
              </w:rPr>
            </w:pPr>
          </w:p>
          <w:p w14:paraId="5A63352B" w14:textId="77777777" w:rsidR="00117D79" w:rsidRPr="00BD4625" w:rsidRDefault="00117D79" w:rsidP="00970099">
            <w:pPr>
              <w:rPr>
                <w:lang w:val="it-IT"/>
              </w:rPr>
            </w:pPr>
          </w:p>
          <w:p w14:paraId="2AFB99CD" w14:textId="77777777" w:rsidR="00117D79" w:rsidRPr="00BD4625" w:rsidRDefault="00117D79" w:rsidP="00970099">
            <w:pPr>
              <w:rPr>
                <w:lang w:val="it-IT"/>
              </w:rPr>
            </w:pPr>
            <w:r w:rsidRPr="00BD4625">
              <w:rPr>
                <w:lang w:val="it-IT"/>
              </w:rPr>
              <w:t>Tel No:  01926-65####</w:t>
            </w:r>
          </w:p>
          <w:p w14:paraId="13089410" w14:textId="77777777" w:rsidR="00117D79" w:rsidRPr="00BD4625" w:rsidRDefault="00117D79" w:rsidP="00970099">
            <w:pPr>
              <w:rPr>
                <w:lang w:val="it-IT"/>
              </w:rPr>
            </w:pPr>
            <w:r w:rsidRPr="00BD4625">
              <w:rPr>
                <w:lang w:val="it-IT"/>
              </w:rPr>
              <w:t>Mobile: ###########</w:t>
            </w:r>
          </w:p>
          <w:p w14:paraId="4B24EDFF" w14:textId="77777777" w:rsidR="00117D79" w:rsidRPr="00BD4625" w:rsidRDefault="00117D79" w:rsidP="00970099">
            <w:pPr>
              <w:rPr>
                <w:lang w:val="it-IT"/>
              </w:rPr>
            </w:pPr>
            <w:r w:rsidRPr="00BD4625">
              <w:rPr>
                <w:lang w:val="it-IT"/>
              </w:rPr>
              <w:t>Jo.bloggs@uk.ngrid.com</w:t>
            </w:r>
          </w:p>
          <w:p w14:paraId="62CB34B7" w14:textId="77777777" w:rsidR="00117D79" w:rsidRPr="00BD4625" w:rsidRDefault="00117D79" w:rsidP="00970099">
            <w:pPr>
              <w:rPr>
                <w:sz w:val="16"/>
                <w:lang w:val="it-IT"/>
              </w:rPr>
            </w:pPr>
          </w:p>
        </w:tc>
      </w:tr>
      <w:tr w:rsidR="00117D79" w14:paraId="20C5E864"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25"/>
        </w:trPr>
        <w:tc>
          <w:tcPr>
            <w:tcW w:w="3810" w:type="dxa"/>
            <w:gridSpan w:val="2"/>
            <w:tcBorders>
              <w:bottom w:val="nil"/>
            </w:tcBorders>
          </w:tcPr>
          <w:p w14:paraId="563F3B43" w14:textId="77777777" w:rsidR="00117D79" w:rsidRPr="00BD4625" w:rsidRDefault="00117D79" w:rsidP="00970099">
            <w:pPr>
              <w:tabs>
                <w:tab w:val="left" w:pos="1276"/>
              </w:tabs>
              <w:ind w:right="-86"/>
              <w:rPr>
                <w:sz w:val="22"/>
                <w:lang w:val="it-IT"/>
              </w:rPr>
            </w:pPr>
          </w:p>
          <w:p w14:paraId="52D15966" w14:textId="77777777" w:rsidR="00117D79" w:rsidRDefault="00117D79" w:rsidP="00970099">
            <w:pPr>
              <w:rPr>
                <w:sz w:val="22"/>
                <w:u w:val="single"/>
              </w:rPr>
            </w:pPr>
            <w:r>
              <w:rPr>
                <w:sz w:val="22"/>
                <w:u w:val="single"/>
              </w:rPr>
              <w:t xml:space="preserve">For the Attention of [             </w:t>
            </w:r>
            <w:proofErr w:type="gramStart"/>
            <w:r>
              <w:rPr>
                <w:sz w:val="22"/>
                <w:u w:val="single"/>
              </w:rPr>
              <w:t xml:space="preserve">  ]</w:t>
            </w:r>
            <w:proofErr w:type="gramEnd"/>
            <w:r>
              <w:rPr>
                <w:sz w:val="22"/>
                <w:u w:val="single"/>
              </w:rPr>
              <w:t xml:space="preserve"> </w:t>
            </w:r>
          </w:p>
          <w:p w14:paraId="445F72A6" w14:textId="77777777" w:rsidR="00117D79" w:rsidRDefault="00117D79" w:rsidP="00970099">
            <w:pPr>
              <w:rPr>
                <w:sz w:val="22"/>
                <w:u w:val="single"/>
              </w:rPr>
            </w:pPr>
          </w:p>
          <w:p w14:paraId="1CBE26EB" w14:textId="77777777" w:rsidR="00117D79" w:rsidRDefault="00117D79" w:rsidP="00970099">
            <w:pPr>
              <w:jc w:val="both"/>
              <w:rPr>
                <w:sz w:val="22"/>
              </w:rPr>
            </w:pPr>
          </w:p>
          <w:p w14:paraId="45E7CC54" w14:textId="77777777" w:rsidR="00117D79" w:rsidRDefault="00117D79" w:rsidP="00970099">
            <w:pPr>
              <w:jc w:val="both"/>
              <w:rPr>
                <w:sz w:val="22"/>
              </w:rPr>
            </w:pPr>
            <w:r>
              <w:rPr>
                <w:sz w:val="22"/>
              </w:rPr>
              <w:t>Company Secretary</w:t>
            </w:r>
          </w:p>
          <w:p w14:paraId="68968CE1" w14:textId="77777777" w:rsidR="00117D79" w:rsidRDefault="00117D79" w:rsidP="00970099">
            <w:pPr>
              <w:tabs>
                <w:tab w:val="left" w:pos="1276"/>
              </w:tabs>
              <w:ind w:right="-86"/>
              <w:rPr>
                <w:sz w:val="22"/>
              </w:rPr>
            </w:pPr>
            <w:r>
              <w:rPr>
                <w:sz w:val="22"/>
              </w:rPr>
              <w:t>[                              ]</w:t>
            </w:r>
          </w:p>
          <w:p w14:paraId="72A76FD3" w14:textId="77777777" w:rsidR="00117D79" w:rsidRDefault="00117D79" w:rsidP="00970099">
            <w:pPr>
              <w:tabs>
                <w:tab w:val="left" w:pos="1276"/>
              </w:tabs>
              <w:ind w:right="-86"/>
              <w:rPr>
                <w:sz w:val="22"/>
              </w:rPr>
            </w:pPr>
            <w:r>
              <w:rPr>
                <w:sz w:val="22"/>
              </w:rPr>
              <w:t>[                          ]</w:t>
            </w:r>
          </w:p>
          <w:p w14:paraId="1C79D48F" w14:textId="77777777" w:rsidR="00117D79" w:rsidRDefault="00117D79" w:rsidP="00970099">
            <w:pPr>
              <w:tabs>
                <w:tab w:val="left" w:pos="1276"/>
              </w:tabs>
              <w:ind w:right="-86"/>
              <w:rPr>
                <w:sz w:val="22"/>
              </w:rPr>
            </w:pPr>
            <w:r>
              <w:rPr>
                <w:sz w:val="22"/>
              </w:rPr>
              <w:t>[                             ]</w:t>
            </w:r>
          </w:p>
          <w:p w14:paraId="08DC42CD" w14:textId="77777777" w:rsidR="00117D79" w:rsidRDefault="00117D79" w:rsidP="00970099">
            <w:pPr>
              <w:tabs>
                <w:tab w:val="left" w:pos="1276"/>
              </w:tabs>
              <w:ind w:right="-86"/>
              <w:rPr>
                <w:sz w:val="22"/>
              </w:rPr>
            </w:pPr>
            <w:r>
              <w:rPr>
                <w:sz w:val="22"/>
              </w:rPr>
              <w:t>[                     ]</w:t>
            </w:r>
          </w:p>
          <w:p w14:paraId="04FB6594" w14:textId="77777777" w:rsidR="00117D79" w:rsidRDefault="00117D79" w:rsidP="00970099">
            <w:pPr>
              <w:tabs>
                <w:tab w:val="left" w:pos="1276"/>
              </w:tabs>
              <w:ind w:right="-86"/>
              <w:rPr>
                <w:sz w:val="22"/>
              </w:rPr>
            </w:pPr>
            <w:r>
              <w:rPr>
                <w:sz w:val="22"/>
              </w:rPr>
              <w:t>[               ]</w:t>
            </w:r>
          </w:p>
          <w:p w14:paraId="3B748D99" w14:textId="77777777" w:rsidR="00117D79" w:rsidRDefault="00117D79" w:rsidP="00970099">
            <w:pPr>
              <w:tabs>
                <w:tab w:val="left" w:pos="1276"/>
              </w:tabs>
              <w:ind w:right="-86"/>
              <w:rPr>
                <w:sz w:val="18"/>
              </w:rPr>
            </w:pPr>
          </w:p>
        </w:tc>
        <w:tc>
          <w:tcPr>
            <w:tcW w:w="435" w:type="dxa"/>
            <w:vMerge/>
          </w:tcPr>
          <w:p w14:paraId="0168EE38" w14:textId="77777777" w:rsidR="00117D79" w:rsidRDefault="00117D79" w:rsidP="00970099">
            <w:pPr>
              <w:tabs>
                <w:tab w:val="left" w:pos="1276"/>
              </w:tabs>
              <w:ind w:right="-86"/>
              <w:jc w:val="right"/>
              <w:rPr>
                <w:b/>
                <w:sz w:val="18"/>
              </w:rPr>
            </w:pPr>
          </w:p>
        </w:tc>
        <w:tc>
          <w:tcPr>
            <w:tcW w:w="2985" w:type="dxa"/>
            <w:vMerge/>
          </w:tcPr>
          <w:p w14:paraId="31878055" w14:textId="77777777" w:rsidR="00117D79" w:rsidRDefault="00117D79" w:rsidP="00970099">
            <w:pPr>
              <w:tabs>
                <w:tab w:val="left" w:pos="1276"/>
              </w:tabs>
              <w:ind w:right="-86"/>
              <w:jc w:val="right"/>
              <w:rPr>
                <w:b/>
                <w:sz w:val="18"/>
              </w:rPr>
            </w:pPr>
          </w:p>
        </w:tc>
        <w:tc>
          <w:tcPr>
            <w:tcW w:w="283" w:type="dxa"/>
            <w:vMerge/>
          </w:tcPr>
          <w:p w14:paraId="36531A3E" w14:textId="77777777" w:rsidR="00117D79" w:rsidRDefault="00117D79" w:rsidP="00970099">
            <w:pPr>
              <w:tabs>
                <w:tab w:val="left" w:pos="1276"/>
              </w:tabs>
              <w:rPr>
                <w:b/>
                <w:sz w:val="18"/>
              </w:rPr>
            </w:pPr>
          </w:p>
        </w:tc>
        <w:tc>
          <w:tcPr>
            <w:tcW w:w="2694" w:type="dxa"/>
            <w:vMerge/>
          </w:tcPr>
          <w:p w14:paraId="2D2287F1" w14:textId="77777777" w:rsidR="00117D79" w:rsidRDefault="00117D79" w:rsidP="00970099">
            <w:pPr>
              <w:pStyle w:val="Heading4"/>
              <w:ind w:right="-86"/>
              <w:rPr>
                <w:b/>
              </w:rPr>
            </w:pPr>
          </w:p>
        </w:tc>
      </w:tr>
    </w:tbl>
    <w:p w14:paraId="637114E0" w14:textId="77777777" w:rsidR="00117D79" w:rsidRDefault="00117D79" w:rsidP="00117D79">
      <w:pPr>
        <w:tabs>
          <w:tab w:val="right" w:pos="993"/>
          <w:tab w:val="left" w:pos="1276"/>
          <w:tab w:val="left" w:pos="6663"/>
          <w:tab w:val="left" w:pos="7230"/>
        </w:tabs>
      </w:pPr>
    </w:p>
    <w:p w14:paraId="043AB955" w14:textId="77777777" w:rsidR="00117D79" w:rsidRDefault="00117D79" w:rsidP="00117D79">
      <w:pPr>
        <w:tabs>
          <w:tab w:val="right" w:pos="567"/>
          <w:tab w:val="left" w:pos="709"/>
        </w:tabs>
        <w:rPr>
          <w:sz w:val="22"/>
        </w:rPr>
      </w:pPr>
    </w:p>
    <w:p w14:paraId="5BE4B131" w14:textId="2B4EC0EC" w:rsidR="00117D79" w:rsidRDefault="00117D79" w:rsidP="00117D79">
      <w:pPr>
        <w:jc w:val="both"/>
        <w:rPr>
          <w:sz w:val="22"/>
        </w:rPr>
      </w:pPr>
      <w:bookmarkStart w:id="108" w:name="subject"/>
      <w:bookmarkStart w:id="109" w:name="typehere"/>
      <w:bookmarkEnd w:id="108"/>
      <w:bookmarkEnd w:id="109"/>
      <w:r>
        <w:rPr>
          <w:sz w:val="22"/>
        </w:rPr>
        <w:t xml:space="preserve">Dear </w:t>
      </w:r>
      <w:r w:rsidR="00B36F71">
        <w:rPr>
          <w:sz w:val="22"/>
        </w:rPr>
        <w:t>XXXXXX</w:t>
      </w:r>
    </w:p>
    <w:p w14:paraId="6F6E914B" w14:textId="77777777" w:rsidR="00117D79" w:rsidRDefault="00117D79" w:rsidP="00117D79">
      <w:pPr>
        <w:rPr>
          <w:b/>
          <w:sz w:val="22"/>
        </w:rPr>
      </w:pPr>
    </w:p>
    <w:p w14:paraId="7FC8EB0B" w14:textId="77777777" w:rsidR="00117D79" w:rsidRDefault="00117D79" w:rsidP="00117D79">
      <w:pPr>
        <w:ind w:right="523"/>
        <w:rPr>
          <w:b/>
          <w:sz w:val="22"/>
        </w:rPr>
      </w:pPr>
      <w:r>
        <w:rPr>
          <w:b/>
          <w:sz w:val="22"/>
        </w:rPr>
        <w:t xml:space="preserve">[                   </w:t>
      </w:r>
      <w:proofErr w:type="gramStart"/>
      <w:r>
        <w:rPr>
          <w:b/>
          <w:sz w:val="22"/>
        </w:rPr>
        <w:t xml:space="preserve">  ]</w:t>
      </w:r>
      <w:proofErr w:type="gramEnd"/>
      <w:r>
        <w:rPr>
          <w:b/>
          <w:sz w:val="22"/>
        </w:rPr>
        <w:t xml:space="preserve"> Offshore Transmission System</w:t>
      </w:r>
    </w:p>
    <w:p w14:paraId="59EE0E7D" w14:textId="77777777" w:rsidR="00117D79" w:rsidRDefault="00117D79" w:rsidP="00117D79">
      <w:pPr>
        <w:ind w:right="523"/>
        <w:rPr>
          <w:sz w:val="22"/>
        </w:rPr>
      </w:pPr>
      <w:r>
        <w:rPr>
          <w:b/>
          <w:sz w:val="22"/>
        </w:rPr>
        <w:t xml:space="preserve">- Final Section K Notification </w:t>
      </w:r>
      <w:r>
        <w:rPr>
          <w:sz w:val="22"/>
        </w:rPr>
        <w:t xml:space="preserve"> </w:t>
      </w:r>
    </w:p>
    <w:p w14:paraId="1CAEB73D" w14:textId="77777777" w:rsidR="00117D79" w:rsidRDefault="00117D79" w:rsidP="00117D79">
      <w:pPr>
        <w:ind w:right="523"/>
        <w:jc w:val="both"/>
        <w:rPr>
          <w:sz w:val="22"/>
        </w:rPr>
      </w:pPr>
    </w:p>
    <w:p w14:paraId="75B8733A" w14:textId="77777777" w:rsidR="00117D79" w:rsidRDefault="00117D79" w:rsidP="00117D79">
      <w:pPr>
        <w:pStyle w:val="BodyText2"/>
        <w:ind w:right="523"/>
      </w:pPr>
      <w:r>
        <w:t xml:space="preserve">National Grid Electricity </w:t>
      </w:r>
      <w:r w:rsidR="00B96E90">
        <w:t>System Operator Ltd</w:t>
      </w:r>
      <w:r>
        <w:t xml:space="preserve"> (“The Company</w:t>
      </w:r>
      <w:proofErr w:type="gramStart"/>
      <w:r>
        <w:t>”)  and</w:t>
      </w:r>
      <w:proofErr w:type="gramEnd"/>
      <w:r>
        <w:t xml:space="preserve"> [party</w:t>
      </w:r>
      <w:r>
        <w:tab/>
      </w:r>
      <w:r>
        <w:tab/>
        <w:t xml:space="preserve">] are parties to a [Agreement] providing for </w:t>
      </w:r>
      <w:r w:rsidR="00132E01">
        <w:t>extension</w:t>
      </w:r>
      <w:r>
        <w:t xml:space="preserve"> of the National Electricity Transmission System (“NETS”) at [</w:t>
      </w:r>
      <w:r w:rsidR="00132E01">
        <w:t>Interface Point</w:t>
      </w:r>
      <w:r w:rsidR="004011A4">
        <w:t>]</w:t>
      </w:r>
      <w:r>
        <w:t xml:space="preserve"> </w:t>
      </w:r>
      <w:proofErr w:type="gramStart"/>
      <w:r>
        <w:t>as .</w:t>
      </w:r>
      <w:proofErr w:type="gramEnd"/>
    </w:p>
    <w:p w14:paraId="402970A1" w14:textId="77777777" w:rsidR="00117D79" w:rsidRDefault="00117D79" w:rsidP="00117D79">
      <w:pPr>
        <w:pStyle w:val="BodyText2"/>
        <w:ind w:right="523"/>
      </w:pPr>
    </w:p>
    <w:p w14:paraId="10D2B45F" w14:textId="77777777" w:rsidR="00117D79" w:rsidRDefault="00117D79" w:rsidP="00117D79">
      <w:pPr>
        <w:pStyle w:val="BodyText2"/>
        <w:ind w:right="523"/>
      </w:pPr>
      <w:r>
        <w:t xml:space="preserve">On [date     </w:t>
      </w:r>
      <w:proofErr w:type="gramStart"/>
      <w:r>
        <w:t xml:space="preserve">  ]</w:t>
      </w:r>
      <w:proofErr w:type="gramEnd"/>
      <w:r>
        <w:t xml:space="preserve"> The Company issued an Interim Section K Notification ("ISKN") in respect </w:t>
      </w:r>
      <w:proofErr w:type="gramStart"/>
      <w:r>
        <w:t>of  [</w:t>
      </w:r>
      <w:proofErr w:type="gramEnd"/>
      <w:r>
        <w:t xml:space="preserve">                                                    </w:t>
      </w:r>
      <w:proofErr w:type="gramStart"/>
      <w:r>
        <w:t xml:space="preserve">  ]</w:t>
      </w:r>
      <w:proofErr w:type="gramEnd"/>
      <w:r>
        <w:t xml:space="preserve"> Offshore Transmission System which has subsequently been extended to remain in force until [date             </w:t>
      </w:r>
      <w:proofErr w:type="gramStart"/>
      <w:r>
        <w:t xml:space="preserve">  ]</w:t>
      </w:r>
      <w:proofErr w:type="gramEnd"/>
      <w:r>
        <w:t xml:space="preserve"> (the “Term”).  The unresolved issues associated with the ISKN were set out in the ‘Schedule of Unresolved Compliance Issues’ attached to the letter dated [                      </w:t>
      </w:r>
      <w:proofErr w:type="gramStart"/>
      <w:r>
        <w:t xml:space="preserve">  ]</w:t>
      </w:r>
      <w:proofErr w:type="gramEnd"/>
      <w:r>
        <w:t xml:space="preserve">.  The ISKN was issued subject to the condition that significant progress be made towards the resolution of the unresolved issues and on completion of the Term </w:t>
      </w:r>
      <w:proofErr w:type="gramStart"/>
      <w:r>
        <w:t>The</w:t>
      </w:r>
      <w:proofErr w:type="gramEnd"/>
      <w:r>
        <w:t xml:space="preserve"> Company would decide whether to issue a further ISKN for a fixed period or a Final Section K Notification (“FSKN”).</w:t>
      </w:r>
    </w:p>
    <w:p w14:paraId="7E5E58DB" w14:textId="77777777" w:rsidR="00117D79" w:rsidRDefault="00117D79" w:rsidP="00117D79">
      <w:pPr>
        <w:pStyle w:val="BodyText2"/>
        <w:ind w:right="523"/>
      </w:pPr>
    </w:p>
    <w:p w14:paraId="0483BA2E" w14:textId="77777777" w:rsidR="00117D79" w:rsidRPr="00132E01" w:rsidRDefault="00117D79" w:rsidP="00117D79">
      <w:pPr>
        <w:ind w:right="523"/>
        <w:jc w:val="both"/>
      </w:pPr>
      <w:r w:rsidRPr="00132E01">
        <w:t xml:space="preserve">The Company is pleased to confirm that these issues have now progressed to the point where an FSKN for [                           </w:t>
      </w:r>
      <w:proofErr w:type="gramStart"/>
      <w:r w:rsidRPr="00132E01">
        <w:t xml:space="preserve">  ]</w:t>
      </w:r>
      <w:proofErr w:type="gramEnd"/>
      <w:r w:rsidRPr="00132E01">
        <w:t xml:space="preserve"> Offshore Transmission System can be issued with effect from [                      </w:t>
      </w:r>
      <w:proofErr w:type="gramStart"/>
      <w:r w:rsidRPr="00132E01">
        <w:t xml:space="preserve">  ]</w:t>
      </w:r>
      <w:proofErr w:type="gramEnd"/>
      <w:r w:rsidRPr="00132E01">
        <w:t xml:space="preserve">.       </w:t>
      </w:r>
    </w:p>
    <w:p w14:paraId="4C8A2A7C" w14:textId="77777777" w:rsidR="00117D79" w:rsidRPr="00132E01" w:rsidRDefault="00117D79" w:rsidP="00117D79">
      <w:pPr>
        <w:ind w:right="523"/>
        <w:jc w:val="both"/>
      </w:pPr>
    </w:p>
    <w:p w14:paraId="6B8CC497" w14:textId="77777777" w:rsidR="00117D79" w:rsidRPr="00132E01" w:rsidRDefault="00117D79" w:rsidP="00117D79">
      <w:pPr>
        <w:ind w:right="523"/>
        <w:jc w:val="both"/>
      </w:pPr>
      <w:r w:rsidRPr="00132E01">
        <w:t xml:space="preserve">Terms defined in the </w:t>
      </w:r>
      <w:r w:rsidR="00132E01" w:rsidRPr="00132E01">
        <w:t xml:space="preserve">STC, </w:t>
      </w:r>
      <w:r w:rsidRPr="00132E01">
        <w:t xml:space="preserve">CUSC, Bilateral Agreement, </w:t>
      </w:r>
      <w:r w:rsidR="00F40D20">
        <w:t xml:space="preserve">Offshore TO </w:t>
      </w:r>
      <w:r w:rsidRPr="00132E01">
        <w:t xml:space="preserve">Construction Agreement and Grid Code have the same meaning in this letter. </w:t>
      </w:r>
    </w:p>
    <w:p w14:paraId="125EC421" w14:textId="77777777" w:rsidR="00117D79" w:rsidRPr="00132E01" w:rsidRDefault="00117D79" w:rsidP="00117D79">
      <w:pPr>
        <w:ind w:right="523"/>
        <w:jc w:val="both"/>
      </w:pPr>
    </w:p>
    <w:p w14:paraId="5896CF6C" w14:textId="77777777" w:rsidR="00117D79" w:rsidRPr="00132E01" w:rsidRDefault="00117D79" w:rsidP="00117D79">
      <w:pPr>
        <w:pStyle w:val="BodyText2"/>
        <w:ind w:right="523"/>
      </w:pPr>
      <w:r w:rsidRPr="00132E01">
        <w:t>I should like to take this opportunity to wish every success to your Offshore Transmission System in its future operation.</w:t>
      </w:r>
    </w:p>
    <w:p w14:paraId="2CA04D3C" w14:textId="77777777" w:rsidR="00117D79" w:rsidRPr="00132E01" w:rsidRDefault="00117D79" w:rsidP="00117D79">
      <w:pPr>
        <w:pStyle w:val="BodyText2"/>
        <w:ind w:right="523"/>
      </w:pPr>
    </w:p>
    <w:p w14:paraId="1CBFB8F6" w14:textId="77777777" w:rsidR="00117D79" w:rsidRPr="00132E01" w:rsidRDefault="00117D79" w:rsidP="00117D79">
      <w:pPr>
        <w:pStyle w:val="BodyText2"/>
        <w:ind w:right="523"/>
      </w:pPr>
      <w:r w:rsidRPr="00132E01">
        <w:t xml:space="preserve">Should you require any further information regarding this matter please contact [Connection Agreement Manager] on 01926-65####. </w:t>
      </w:r>
    </w:p>
    <w:p w14:paraId="022777C2" w14:textId="77777777" w:rsidR="00117D79" w:rsidRPr="00132E01" w:rsidRDefault="00117D79" w:rsidP="00117D79">
      <w:pPr>
        <w:ind w:right="523"/>
        <w:jc w:val="both"/>
      </w:pPr>
    </w:p>
    <w:p w14:paraId="3F29FE68" w14:textId="77777777" w:rsidR="00117D79" w:rsidRPr="00132E01" w:rsidRDefault="00117D79" w:rsidP="00117D79">
      <w:pPr>
        <w:ind w:right="523"/>
        <w:jc w:val="both"/>
      </w:pPr>
      <w:r w:rsidRPr="00132E01">
        <w:t>Yours faithfully</w:t>
      </w:r>
    </w:p>
    <w:p w14:paraId="4911A6B6" w14:textId="77777777" w:rsidR="00117D79" w:rsidRDefault="00117D79" w:rsidP="00117D79">
      <w:pPr>
        <w:ind w:right="523"/>
        <w:jc w:val="both"/>
        <w:rPr>
          <w:sz w:val="22"/>
        </w:rPr>
      </w:pPr>
    </w:p>
    <w:p w14:paraId="4535772C" w14:textId="77777777" w:rsidR="00117D79" w:rsidRDefault="00117D79" w:rsidP="00117D79">
      <w:pPr>
        <w:ind w:right="523"/>
        <w:jc w:val="both"/>
        <w:rPr>
          <w:sz w:val="22"/>
        </w:rPr>
      </w:pPr>
    </w:p>
    <w:p w14:paraId="2F29B1C5" w14:textId="77777777" w:rsidR="00117D79" w:rsidRDefault="00117D79" w:rsidP="00117D79">
      <w:pPr>
        <w:ind w:right="523"/>
        <w:jc w:val="both"/>
        <w:rPr>
          <w:sz w:val="22"/>
        </w:rPr>
      </w:pPr>
    </w:p>
    <w:p w14:paraId="6D95A3C9" w14:textId="77777777" w:rsidR="00117D79" w:rsidRDefault="00117D79" w:rsidP="00117D79">
      <w:pPr>
        <w:ind w:right="523"/>
        <w:jc w:val="both"/>
        <w:rPr>
          <w:sz w:val="22"/>
        </w:rPr>
      </w:pPr>
    </w:p>
    <w:p w14:paraId="20B95254" w14:textId="77777777" w:rsidR="00117D79" w:rsidRDefault="00117D79" w:rsidP="00117D79">
      <w:pPr>
        <w:pStyle w:val="Heading2"/>
        <w:numPr>
          <w:ilvl w:val="0"/>
          <w:numId w:val="0"/>
        </w:numPr>
        <w:rPr>
          <w:sz w:val="22"/>
        </w:rPr>
      </w:pPr>
      <w:r>
        <w:rPr>
          <w:sz w:val="22"/>
        </w:rPr>
        <w:t>General Counsel &amp; Company Secretary</w:t>
      </w:r>
    </w:p>
    <w:p w14:paraId="0098212F" w14:textId="3D2A69BC" w:rsidR="00117D79" w:rsidRDefault="00117D79" w:rsidP="00117D79">
      <w:pPr>
        <w:jc w:val="both"/>
      </w:pPr>
      <w:r>
        <w:t xml:space="preserve">cc </w:t>
      </w:r>
      <w:r>
        <w:tab/>
      </w:r>
      <w:r>
        <w:tab/>
        <w:t>[</w:t>
      </w:r>
      <w:smartTag w:uri="urn:schemas-microsoft-com:office:smarttags" w:element="place">
        <w:r>
          <w:t>CAM</w:t>
        </w:r>
      </w:smartTag>
      <w:r>
        <w:t xml:space="preserve">] </w:t>
      </w:r>
      <w:r>
        <w:tab/>
      </w:r>
      <w:r>
        <w:tab/>
        <w:t xml:space="preserve">Customer Agreements, </w:t>
      </w:r>
      <w:r w:rsidR="001E675B">
        <w:t>The Company</w:t>
      </w:r>
    </w:p>
    <w:p w14:paraId="673DB22F" w14:textId="1F272033" w:rsidR="00117D79" w:rsidRDefault="00117D79" w:rsidP="00117D79">
      <w:pPr>
        <w:ind w:firstLine="720"/>
        <w:jc w:val="both"/>
      </w:pPr>
      <w:r>
        <w:t>[</w:t>
      </w:r>
      <w:r>
        <w:tab/>
      </w:r>
      <w:r>
        <w:tab/>
        <w:t>]</w:t>
      </w:r>
      <w:r>
        <w:tab/>
        <w:t xml:space="preserve">Network Design, </w:t>
      </w:r>
      <w:r w:rsidR="001E675B">
        <w:t>The Company</w:t>
      </w:r>
    </w:p>
    <w:p w14:paraId="44E99210" w14:textId="3B0B0245" w:rsidR="00117D79" w:rsidRDefault="00117D79" w:rsidP="00117D79">
      <w:pPr>
        <w:jc w:val="both"/>
      </w:pPr>
      <w:r>
        <w:t xml:space="preserve">     </w:t>
      </w:r>
      <w:r>
        <w:tab/>
        <w:t>[</w:t>
      </w:r>
      <w:r>
        <w:tab/>
      </w:r>
      <w:r>
        <w:tab/>
        <w:t>]</w:t>
      </w:r>
      <w:r>
        <w:tab/>
        <w:t xml:space="preserve">Compliance &amp; Data, </w:t>
      </w:r>
      <w:r w:rsidR="001E675B">
        <w:t>The Company</w:t>
      </w:r>
    </w:p>
    <w:p w14:paraId="4F953EB6" w14:textId="3062DE52" w:rsidR="00117D79" w:rsidRDefault="00117D79" w:rsidP="00117D79">
      <w:pPr>
        <w:jc w:val="both"/>
      </w:pPr>
      <w:r>
        <w:t xml:space="preserve">    </w:t>
      </w:r>
      <w:r>
        <w:tab/>
        <w:t>[</w:t>
      </w:r>
      <w:r>
        <w:tab/>
      </w:r>
      <w:r>
        <w:tab/>
        <w:t>]</w:t>
      </w:r>
      <w:r>
        <w:tab/>
        <w:t xml:space="preserve">Operations &amp;Trading, </w:t>
      </w:r>
      <w:r w:rsidR="001E675B">
        <w:t>The Company</w:t>
      </w:r>
    </w:p>
    <w:p w14:paraId="2B93B039" w14:textId="5BF7ADAE" w:rsidR="00117D79" w:rsidRDefault="00117D79" w:rsidP="00117D79">
      <w:pPr>
        <w:jc w:val="both"/>
      </w:pPr>
      <w:r>
        <w:t xml:space="preserve">    </w:t>
      </w:r>
      <w:r>
        <w:tab/>
        <w:t>[</w:t>
      </w:r>
      <w:r>
        <w:tab/>
      </w:r>
      <w:r>
        <w:tab/>
        <w:t>]</w:t>
      </w:r>
      <w:r>
        <w:tab/>
        <w:t xml:space="preserve">Engineering Services, </w:t>
      </w:r>
      <w:r w:rsidR="001E675B">
        <w:t>The Company</w:t>
      </w:r>
    </w:p>
    <w:p w14:paraId="5BDC47F5" w14:textId="47CEC766" w:rsidR="00117D79" w:rsidRDefault="00117D79" w:rsidP="00117D79">
      <w:pPr>
        <w:jc w:val="both"/>
      </w:pPr>
      <w:r>
        <w:tab/>
        <w:t>[</w:t>
      </w:r>
      <w:r>
        <w:tab/>
      </w:r>
      <w:r>
        <w:tab/>
        <w:t>]</w:t>
      </w:r>
      <w:r>
        <w:tab/>
        <w:t xml:space="preserve">New Connection Agreements, </w:t>
      </w:r>
      <w:r w:rsidR="001E675B">
        <w:t>The Company</w:t>
      </w:r>
    </w:p>
    <w:p w14:paraId="2CC16642" w14:textId="77777777" w:rsidR="00117D79" w:rsidRDefault="00117D79" w:rsidP="00117D79">
      <w:pPr>
        <w:jc w:val="both"/>
      </w:pPr>
      <w:r>
        <w:tab/>
      </w:r>
      <w:r w:rsidR="00A524A5">
        <w:t>[</w:t>
      </w:r>
      <w:r>
        <w:t>[</w:t>
      </w:r>
      <w:r>
        <w:tab/>
      </w:r>
      <w:r>
        <w:tab/>
        <w:t>]</w:t>
      </w:r>
      <w:r>
        <w:tab/>
        <w:t>[Customer and Performance Director and [Named</w:t>
      </w:r>
    </w:p>
    <w:p w14:paraId="127CCD2B" w14:textId="77777777" w:rsidR="00117D79" w:rsidRDefault="00117D79" w:rsidP="00117D79">
      <w:pPr>
        <w:ind w:left="2160" w:firstLine="720"/>
        <w:jc w:val="both"/>
      </w:pPr>
      <w:r>
        <w:t xml:space="preserve"> Contact], SPT/ TBA, SHETL] [</w:t>
      </w:r>
      <w:r w:rsidR="00A524A5">
        <w:t xml:space="preserve">host onshore </w:t>
      </w:r>
      <w:r>
        <w:t>TO]</w:t>
      </w:r>
      <w:r w:rsidR="00A524A5">
        <w:t>]</w:t>
      </w:r>
      <w:r>
        <w:t xml:space="preserve"> </w:t>
      </w:r>
    </w:p>
    <w:p w14:paraId="58D7A045" w14:textId="77777777" w:rsidR="00117D79" w:rsidRDefault="00117D79" w:rsidP="00117D79">
      <w:pPr>
        <w:jc w:val="both"/>
      </w:pPr>
      <w:r>
        <w:tab/>
        <w:t>[[</w:t>
      </w:r>
      <w:r>
        <w:tab/>
      </w:r>
      <w:r>
        <w:tab/>
        <w:t>]</w:t>
      </w:r>
      <w:r>
        <w:tab/>
        <w:t>[Customer and Performance Director and [Named Contact],</w:t>
      </w:r>
    </w:p>
    <w:p w14:paraId="632C5300" w14:textId="77777777" w:rsidR="00117D79" w:rsidRDefault="00117D79" w:rsidP="00117D79">
      <w:pPr>
        <w:pStyle w:val="Heading3"/>
        <w:numPr>
          <w:ilvl w:val="0"/>
          <w:numId w:val="0"/>
        </w:numPr>
        <w:ind w:left="2160" w:firstLine="720"/>
      </w:pPr>
      <w:r>
        <w:t xml:space="preserve">SPT/ TBA, SHETL] [Affected </w:t>
      </w:r>
      <w:r w:rsidR="00A524A5">
        <w:t xml:space="preserve">onshore </w:t>
      </w:r>
      <w:r>
        <w:t>TO]]</w:t>
      </w:r>
      <w:r>
        <w:tab/>
      </w:r>
    </w:p>
    <w:p w14:paraId="36792255" w14:textId="77777777" w:rsidR="00A473C0" w:rsidRDefault="00A473C0">
      <w:pPr>
        <w:pStyle w:val="Heading2"/>
        <w:numPr>
          <w:ilvl w:val="0"/>
          <w:numId w:val="0"/>
        </w:numPr>
        <w:spacing w:before="60" w:after="60"/>
        <w:jc w:val="both"/>
        <w:rPr>
          <w:sz w:val="28"/>
        </w:rPr>
      </w:pPr>
      <w:r>
        <w:br w:type="page"/>
      </w:r>
      <w:r>
        <w:rPr>
          <w:sz w:val="28"/>
        </w:rPr>
        <w:t xml:space="preserve">Appendix </w:t>
      </w:r>
      <w:r w:rsidR="00CF5C12">
        <w:rPr>
          <w:sz w:val="28"/>
        </w:rPr>
        <w:t>C</w:t>
      </w:r>
      <w:r>
        <w:rPr>
          <w:sz w:val="28"/>
        </w:rPr>
        <w:t>: Abbreviations &amp; Definitions</w:t>
      </w:r>
    </w:p>
    <w:p w14:paraId="6026EFF8" w14:textId="77777777" w:rsidR="00A473C0" w:rsidRDefault="00A473C0">
      <w:pPr>
        <w:pStyle w:val="Left15"/>
        <w:spacing w:before="0" w:after="0"/>
        <w:ind w:left="0"/>
        <w:jc w:val="both"/>
      </w:pPr>
    </w:p>
    <w:p w14:paraId="50D0D5CF" w14:textId="77777777" w:rsidR="00A473C0" w:rsidRDefault="00A473C0">
      <w:pPr>
        <w:pStyle w:val="Left15"/>
        <w:spacing w:before="0" w:after="0"/>
        <w:ind w:left="0"/>
        <w:jc w:val="both"/>
        <w:rPr>
          <w:b/>
          <w:i/>
          <w:sz w:val="24"/>
        </w:rPr>
      </w:pPr>
      <w:r>
        <w:rPr>
          <w:b/>
          <w:i/>
          <w:sz w:val="24"/>
        </w:rPr>
        <w:t>Abbreviations</w:t>
      </w:r>
    </w:p>
    <w:p w14:paraId="76A7426F" w14:textId="77777777" w:rsidR="00A473C0" w:rsidRDefault="00A473C0">
      <w:pPr>
        <w:pStyle w:val="Left15"/>
        <w:spacing w:before="0" w:after="0"/>
        <w:ind w:left="0"/>
        <w:jc w:val="both"/>
        <w:rPr>
          <w:b/>
          <w:i/>
          <w:sz w:val="24"/>
        </w:rPr>
      </w:pPr>
    </w:p>
    <w:p w14:paraId="09AC8D2B" w14:textId="77777777" w:rsidR="00A473C0" w:rsidRDefault="00A473C0">
      <w:pPr>
        <w:pStyle w:val="Left15"/>
        <w:spacing w:before="60" w:after="60"/>
        <w:ind w:left="0"/>
        <w:jc w:val="both"/>
      </w:pPr>
      <w:r>
        <w:t>CUSC</w:t>
      </w:r>
      <w:r>
        <w:tab/>
      </w:r>
      <w:r>
        <w:tab/>
        <w:t>Connection and Use of System Code</w:t>
      </w:r>
    </w:p>
    <w:p w14:paraId="3BB07361" w14:textId="77777777" w:rsidR="00A473C0" w:rsidRDefault="00A473C0">
      <w:pPr>
        <w:pStyle w:val="Left15"/>
        <w:spacing w:before="60" w:after="60"/>
        <w:ind w:left="0"/>
        <w:jc w:val="both"/>
      </w:pPr>
      <w:r>
        <w:t>DNO</w:t>
      </w:r>
      <w:r>
        <w:tab/>
      </w:r>
      <w:r>
        <w:tab/>
        <w:t xml:space="preserve">Distribution </w:t>
      </w:r>
      <w:r w:rsidR="00E0640E">
        <w:t>System</w:t>
      </w:r>
      <w:r>
        <w:t xml:space="preserve"> Operator</w:t>
      </w:r>
    </w:p>
    <w:p w14:paraId="7B471206" w14:textId="77777777" w:rsidR="00A473C0" w:rsidRDefault="00A473C0">
      <w:pPr>
        <w:pStyle w:val="Left15"/>
        <w:spacing w:before="60" w:after="60"/>
        <w:ind w:left="0"/>
        <w:jc w:val="both"/>
      </w:pPr>
      <w:r>
        <w:t>FCCCR</w:t>
      </w:r>
      <w:r>
        <w:tab/>
      </w:r>
      <w:r>
        <w:tab/>
        <w:t>Final Connection Conditions Compliance Report</w:t>
      </w:r>
    </w:p>
    <w:p w14:paraId="708B5C73" w14:textId="77777777" w:rsidR="00A473C0" w:rsidRDefault="000B680A">
      <w:pPr>
        <w:pStyle w:val="Left15"/>
        <w:spacing w:before="60" w:after="60"/>
        <w:ind w:left="0"/>
        <w:jc w:val="both"/>
      </w:pPr>
      <w:r>
        <w:t>SHET</w:t>
      </w:r>
      <w:r w:rsidR="00A473C0">
        <w:tab/>
      </w:r>
      <w:r w:rsidR="00A473C0">
        <w:tab/>
        <w:t>Scottish H</w:t>
      </w:r>
      <w:r>
        <w:t xml:space="preserve">ydro </w:t>
      </w:r>
      <w:r w:rsidR="00A473C0">
        <w:t xml:space="preserve">Electric Transmission </w:t>
      </w:r>
      <w:r>
        <w:t>plc</w:t>
      </w:r>
      <w:r w:rsidR="00A473C0">
        <w:t xml:space="preserve"> </w:t>
      </w:r>
    </w:p>
    <w:p w14:paraId="2D6693C0" w14:textId="77777777" w:rsidR="00A473C0" w:rsidRDefault="00A473C0">
      <w:pPr>
        <w:pStyle w:val="Left15"/>
        <w:spacing w:before="60" w:after="60"/>
        <w:ind w:left="0"/>
        <w:jc w:val="both"/>
      </w:pPr>
      <w:r>
        <w:t>SPT</w:t>
      </w:r>
      <w:r>
        <w:tab/>
      </w:r>
      <w:r>
        <w:tab/>
        <w:t xml:space="preserve">SP Transmission </w:t>
      </w:r>
      <w:r w:rsidR="000B680A">
        <w:t>plc</w:t>
      </w:r>
    </w:p>
    <w:p w14:paraId="533EFCD9" w14:textId="77777777" w:rsidR="00A473C0" w:rsidRDefault="00A473C0">
      <w:pPr>
        <w:pStyle w:val="Left15"/>
        <w:spacing w:before="60" w:after="60"/>
        <w:ind w:left="0"/>
        <w:jc w:val="both"/>
      </w:pPr>
      <w:r>
        <w:t>SOC</w:t>
      </w:r>
      <w:r>
        <w:tab/>
      </w:r>
      <w:r>
        <w:tab/>
        <w:t xml:space="preserve">Statement of Completeness </w:t>
      </w:r>
    </w:p>
    <w:p w14:paraId="3276F157" w14:textId="77777777" w:rsidR="00A473C0" w:rsidRDefault="00A473C0">
      <w:pPr>
        <w:pStyle w:val="Left15"/>
        <w:spacing w:before="60" w:after="60"/>
        <w:ind w:left="0"/>
        <w:jc w:val="both"/>
      </w:pPr>
      <w:r>
        <w:t>SOR</w:t>
      </w:r>
      <w:r>
        <w:tab/>
      </w:r>
      <w:r>
        <w:tab/>
        <w:t>Statement of Readiness</w:t>
      </w:r>
    </w:p>
    <w:p w14:paraId="18156EA6" w14:textId="77777777" w:rsidR="00A473C0" w:rsidRDefault="00A473C0">
      <w:pPr>
        <w:pStyle w:val="Left15"/>
        <w:spacing w:before="60" w:after="60"/>
        <w:ind w:left="0"/>
        <w:jc w:val="both"/>
      </w:pPr>
      <w:r>
        <w:t>STC</w:t>
      </w:r>
      <w:r>
        <w:tab/>
      </w:r>
      <w:r>
        <w:tab/>
        <w:t>System Operator Transmission Owner Code</w:t>
      </w:r>
    </w:p>
    <w:p w14:paraId="09429A32" w14:textId="77777777" w:rsidR="00B81E4E" w:rsidRDefault="00B81E4E">
      <w:pPr>
        <w:pStyle w:val="Left15"/>
        <w:spacing w:before="60" w:after="60"/>
        <w:ind w:left="0"/>
        <w:jc w:val="both"/>
      </w:pPr>
      <w:r>
        <w:t>TO</w:t>
      </w:r>
      <w:r>
        <w:tab/>
      </w:r>
      <w:r>
        <w:tab/>
        <w:t>Transmission Owner</w:t>
      </w:r>
    </w:p>
    <w:p w14:paraId="5B221301" w14:textId="77777777" w:rsidR="00A473C0" w:rsidRDefault="00A473C0">
      <w:pPr>
        <w:pStyle w:val="Left15"/>
        <w:spacing w:before="60" w:after="60"/>
        <w:ind w:left="0"/>
        <w:jc w:val="both"/>
      </w:pPr>
    </w:p>
    <w:p w14:paraId="453FF8F6" w14:textId="77777777" w:rsidR="00A473C0" w:rsidRDefault="00A473C0">
      <w:pPr>
        <w:pStyle w:val="Heading2"/>
        <w:numPr>
          <w:ilvl w:val="0"/>
          <w:numId w:val="0"/>
        </w:numPr>
        <w:spacing w:before="0" w:after="0"/>
        <w:jc w:val="both"/>
      </w:pPr>
      <w:r>
        <w:t>Definitions</w:t>
      </w:r>
    </w:p>
    <w:p w14:paraId="423EC8EA" w14:textId="77777777" w:rsidR="00A473C0" w:rsidRDefault="00A473C0">
      <w:pPr>
        <w:pStyle w:val="Left15"/>
        <w:spacing w:before="0" w:after="0"/>
        <w:ind w:left="0"/>
        <w:jc w:val="both"/>
        <w:rPr>
          <w:b/>
          <w:i/>
        </w:rPr>
      </w:pPr>
    </w:p>
    <w:p w14:paraId="7DAE80C9" w14:textId="77777777" w:rsidR="00A473C0" w:rsidRDefault="00A473C0">
      <w:pPr>
        <w:pStyle w:val="Left15"/>
        <w:spacing w:before="0" w:after="0"/>
        <w:ind w:left="0"/>
        <w:jc w:val="both"/>
      </w:pPr>
      <w:r>
        <w:rPr>
          <w:b/>
        </w:rPr>
        <w:t>STC definitions used:</w:t>
      </w:r>
    </w:p>
    <w:p w14:paraId="2A8F9FAC" w14:textId="77777777" w:rsidR="00A473C0" w:rsidRDefault="00A473C0">
      <w:pPr>
        <w:pStyle w:val="Left15"/>
        <w:spacing w:before="0" w:after="0"/>
        <w:ind w:left="0"/>
        <w:jc w:val="both"/>
      </w:pPr>
      <w:r>
        <w:t>Apparatus</w:t>
      </w:r>
    </w:p>
    <w:p w14:paraId="62ED5EAD" w14:textId="77777777" w:rsidR="00A473C0" w:rsidRDefault="00A473C0">
      <w:pPr>
        <w:pStyle w:val="Left15"/>
        <w:spacing w:before="0" w:after="0"/>
        <w:ind w:left="0"/>
        <w:jc w:val="both"/>
      </w:pPr>
      <w:r>
        <w:t>Connection</w:t>
      </w:r>
    </w:p>
    <w:p w14:paraId="475600D8" w14:textId="77777777" w:rsidR="00EB643E" w:rsidRDefault="00EB643E">
      <w:pPr>
        <w:pStyle w:val="Left15"/>
        <w:spacing w:before="0" w:after="0"/>
        <w:ind w:left="0"/>
        <w:jc w:val="both"/>
      </w:pPr>
      <w:r>
        <w:t>Generator</w:t>
      </w:r>
    </w:p>
    <w:p w14:paraId="496B2AD2" w14:textId="77777777" w:rsidR="00297AC4" w:rsidRDefault="00297AC4">
      <w:pPr>
        <w:pStyle w:val="Left15"/>
        <w:spacing w:before="0" w:after="0"/>
        <w:ind w:left="0"/>
        <w:jc w:val="both"/>
      </w:pPr>
      <w:r>
        <w:t>Interface Point Capacity</w:t>
      </w:r>
    </w:p>
    <w:p w14:paraId="2F5697A7" w14:textId="77777777" w:rsidR="00037817" w:rsidRDefault="000E6C8E" w:rsidP="000E6C8E">
      <w:pPr>
        <w:pStyle w:val="Left15"/>
        <w:spacing w:before="0" w:after="0"/>
        <w:ind w:left="0"/>
        <w:jc w:val="both"/>
      </w:pPr>
      <w:r>
        <w:t>National Electricity Transmission System</w:t>
      </w:r>
    </w:p>
    <w:p w14:paraId="2804A195" w14:textId="62C47011" w:rsidR="00A473C0" w:rsidRDefault="00871481">
      <w:pPr>
        <w:pStyle w:val="Left15"/>
        <w:spacing w:before="0" w:after="0"/>
        <w:ind w:left="0"/>
        <w:jc w:val="both"/>
      </w:pPr>
      <w:r>
        <w:t>The Company</w:t>
      </w:r>
    </w:p>
    <w:p w14:paraId="54B7A8A5" w14:textId="77777777" w:rsidR="00037817" w:rsidRDefault="00037817">
      <w:pPr>
        <w:pStyle w:val="Left15"/>
        <w:spacing w:before="0" w:after="0"/>
        <w:ind w:left="0"/>
        <w:jc w:val="both"/>
      </w:pPr>
      <w:r>
        <w:t>NGET</w:t>
      </w:r>
    </w:p>
    <w:p w14:paraId="24CDA1C7" w14:textId="77777777" w:rsidR="001D5535" w:rsidRDefault="001D5535">
      <w:pPr>
        <w:pStyle w:val="Left15"/>
        <w:spacing w:before="0" w:after="0"/>
        <w:ind w:left="0"/>
        <w:jc w:val="both"/>
      </w:pPr>
      <w:r>
        <w:rPr>
          <w:rStyle w:val="DeltaViewInsertion"/>
          <w:rFonts w:cs="Arial"/>
          <w:color w:val="auto"/>
          <w:szCs w:val="22"/>
          <w:u w:val="none"/>
        </w:rPr>
        <w:t>Offshore TO Construction Agreement</w:t>
      </w:r>
    </w:p>
    <w:p w14:paraId="7FC40EFA" w14:textId="77777777" w:rsidR="00B81E4E" w:rsidRDefault="00B81E4E" w:rsidP="00B81E4E">
      <w:pPr>
        <w:pStyle w:val="Left15"/>
        <w:spacing w:before="0" w:after="0"/>
        <w:ind w:left="0"/>
        <w:jc w:val="both"/>
      </w:pPr>
      <w:r>
        <w:t>Offshore Transmission Owner</w:t>
      </w:r>
    </w:p>
    <w:p w14:paraId="1F7F9C29" w14:textId="77777777" w:rsidR="001A73BB" w:rsidRDefault="001A73BB" w:rsidP="001A73BB">
      <w:pPr>
        <w:pStyle w:val="Left15"/>
        <w:spacing w:before="0" w:after="0"/>
        <w:ind w:left="0"/>
        <w:jc w:val="both"/>
      </w:pPr>
      <w:r>
        <w:t>Onshore TO Construction Agreement</w:t>
      </w:r>
    </w:p>
    <w:p w14:paraId="7D9696CD" w14:textId="77777777" w:rsidR="00B81E4E" w:rsidRDefault="00B81E4E" w:rsidP="001A73BB">
      <w:pPr>
        <w:pStyle w:val="Left15"/>
        <w:spacing w:before="0" w:after="0"/>
        <w:ind w:left="0"/>
        <w:jc w:val="both"/>
      </w:pPr>
      <w:r>
        <w:t>Onshore Transmission Owner</w:t>
      </w:r>
    </w:p>
    <w:p w14:paraId="1524225F" w14:textId="77777777" w:rsidR="00A473C0" w:rsidRDefault="00A473C0">
      <w:pPr>
        <w:pStyle w:val="Left15"/>
        <w:spacing w:before="0" w:after="0"/>
        <w:ind w:left="0"/>
      </w:pPr>
      <w:r>
        <w:t>Plant</w:t>
      </w:r>
    </w:p>
    <w:p w14:paraId="26475F92" w14:textId="77777777" w:rsidR="00EB643E" w:rsidRDefault="00EB643E" w:rsidP="004B6DC6">
      <w:pPr>
        <w:pStyle w:val="Left15"/>
        <w:spacing w:before="0" w:after="0"/>
        <w:ind w:left="0"/>
        <w:jc w:val="both"/>
      </w:pPr>
      <w:r>
        <w:t>Service Capability Specification</w:t>
      </w:r>
    </w:p>
    <w:p w14:paraId="1B2A1B57" w14:textId="77777777" w:rsidR="001A73BB" w:rsidRDefault="001A73BB" w:rsidP="004B6DC6">
      <w:pPr>
        <w:pStyle w:val="Left15"/>
        <w:spacing w:before="0" w:after="0"/>
        <w:ind w:left="0"/>
        <w:jc w:val="both"/>
      </w:pPr>
      <w:r>
        <w:t>Service Restoration Proposal</w:t>
      </w:r>
    </w:p>
    <w:p w14:paraId="39678E08" w14:textId="42D802C2" w:rsidR="004B6DC6" w:rsidRDefault="00075611">
      <w:pPr>
        <w:pStyle w:val="Left15"/>
        <w:spacing w:before="0" w:after="0"/>
        <w:ind w:left="0"/>
        <w:jc w:val="both"/>
      </w:pPr>
      <w:r>
        <w:rPr>
          <w:rStyle w:val="DeltaViewInsertion"/>
          <w:rFonts w:cs="Arial"/>
          <w:color w:val="auto"/>
          <w:szCs w:val="22"/>
          <w:u w:val="none"/>
        </w:rPr>
        <w:t>Transmission Interface Site Specification</w:t>
      </w:r>
    </w:p>
    <w:p w14:paraId="54C08FF0" w14:textId="77777777" w:rsidR="00A473C0" w:rsidRDefault="00A473C0">
      <w:pPr>
        <w:pStyle w:val="Left15"/>
        <w:spacing w:before="0" w:after="0"/>
        <w:jc w:val="both"/>
      </w:pPr>
    </w:p>
    <w:p w14:paraId="7A5ECB84" w14:textId="77777777" w:rsidR="00A473C0" w:rsidRDefault="00A473C0">
      <w:pPr>
        <w:pStyle w:val="Left15"/>
        <w:spacing w:before="0" w:after="0"/>
        <w:ind w:left="0"/>
        <w:jc w:val="both"/>
        <w:rPr>
          <w:b/>
        </w:rPr>
      </w:pPr>
      <w:r>
        <w:rPr>
          <w:b/>
        </w:rPr>
        <w:t>CUSC definitions used:</w:t>
      </w:r>
    </w:p>
    <w:p w14:paraId="21B28549" w14:textId="77777777" w:rsidR="000E6C8E" w:rsidRDefault="000E6C8E" w:rsidP="000E6C8E">
      <w:pPr>
        <w:pStyle w:val="Left15"/>
        <w:spacing w:before="0" w:after="0"/>
        <w:ind w:left="0"/>
        <w:jc w:val="both"/>
      </w:pPr>
      <w:r>
        <w:t>Bilateral Connection Agreement</w:t>
      </w:r>
    </w:p>
    <w:p w14:paraId="58AFFE96" w14:textId="77777777" w:rsidR="000E6C8E" w:rsidRDefault="000E6C8E" w:rsidP="000E6C8E">
      <w:pPr>
        <w:pStyle w:val="Left15"/>
        <w:spacing w:before="0" w:after="0"/>
        <w:ind w:left="0"/>
        <w:jc w:val="both"/>
      </w:pPr>
      <w:r>
        <w:t>Operational Notification</w:t>
      </w:r>
    </w:p>
    <w:p w14:paraId="72C69BC1" w14:textId="77777777" w:rsidR="00A473C0" w:rsidRDefault="004978A7">
      <w:pPr>
        <w:pStyle w:val="Left15"/>
        <w:spacing w:before="0" w:after="0"/>
        <w:ind w:left="0"/>
        <w:jc w:val="both"/>
      </w:pPr>
      <w:r>
        <w:t>Services Capability Specification</w:t>
      </w:r>
    </w:p>
    <w:p w14:paraId="48521E18" w14:textId="77777777" w:rsidR="00A473C0" w:rsidRDefault="00A473C0">
      <w:pPr>
        <w:pStyle w:val="Left15"/>
        <w:spacing w:before="60" w:after="60"/>
        <w:jc w:val="both"/>
        <w:rPr>
          <w:b/>
          <w:i/>
        </w:rPr>
      </w:pPr>
    </w:p>
    <w:p w14:paraId="1159569D" w14:textId="77777777" w:rsidR="00A473C0" w:rsidRDefault="00A473C0">
      <w:pPr>
        <w:pStyle w:val="Left15"/>
        <w:spacing w:before="0" w:after="0"/>
        <w:ind w:left="0"/>
        <w:jc w:val="both"/>
      </w:pPr>
      <w:r>
        <w:rPr>
          <w:b/>
        </w:rPr>
        <w:t>Grid Code definitions used:</w:t>
      </w:r>
    </w:p>
    <w:p w14:paraId="2B5C7AFC" w14:textId="77777777" w:rsidR="00710EE6" w:rsidRDefault="00710EE6" w:rsidP="00EE0B11">
      <w:pPr>
        <w:pStyle w:val="Left15"/>
        <w:spacing w:before="0" w:after="0"/>
        <w:ind w:left="0"/>
        <w:jc w:val="both"/>
      </w:pPr>
      <w:r>
        <w:t>Offshore Transmission System</w:t>
      </w:r>
    </w:p>
    <w:p w14:paraId="15E6E6FF" w14:textId="77777777" w:rsidR="00710EE6" w:rsidRDefault="00710EE6" w:rsidP="00EE0B11">
      <w:pPr>
        <w:pStyle w:val="Left15"/>
        <w:spacing w:before="0" w:after="0"/>
        <w:ind w:left="0"/>
        <w:jc w:val="both"/>
      </w:pPr>
      <w:r>
        <w:t>Onshore Transmission System</w:t>
      </w:r>
    </w:p>
    <w:p w14:paraId="5638891F" w14:textId="77777777" w:rsidR="009C19A9" w:rsidRDefault="009C19A9" w:rsidP="00EE0B11">
      <w:pPr>
        <w:pStyle w:val="Left15"/>
        <w:spacing w:before="0" w:after="0"/>
        <w:ind w:left="0"/>
        <w:jc w:val="both"/>
      </w:pPr>
    </w:p>
    <w:p w14:paraId="51F144D9" w14:textId="77777777" w:rsidR="00A473C0" w:rsidRDefault="00A473C0" w:rsidP="009409F1">
      <w:pPr>
        <w:pStyle w:val="Left15"/>
        <w:keepNext/>
        <w:spacing w:before="0" w:after="0"/>
        <w:ind w:left="0"/>
        <w:rPr>
          <w:b/>
        </w:rPr>
      </w:pPr>
      <w:r>
        <w:rPr>
          <w:b/>
        </w:rPr>
        <w:t>Definition used from other STCPs:</w:t>
      </w:r>
    </w:p>
    <w:p w14:paraId="2FEB29D3" w14:textId="77777777" w:rsidR="00A473C0" w:rsidRDefault="00A473C0" w:rsidP="009409F1">
      <w:pPr>
        <w:pStyle w:val="Left15"/>
        <w:keepNext/>
        <w:spacing w:before="0" w:after="0"/>
        <w:ind w:left="0"/>
        <w:rPr>
          <w:b/>
          <w:i/>
        </w:rPr>
      </w:pPr>
    </w:p>
    <w:tbl>
      <w:tblPr>
        <w:tblW w:w="0" w:type="auto"/>
        <w:tblLayout w:type="fixed"/>
        <w:tblLook w:val="0000" w:firstRow="0" w:lastRow="0" w:firstColumn="0" w:lastColumn="0" w:noHBand="0" w:noVBand="0"/>
      </w:tblPr>
      <w:tblGrid>
        <w:gridCol w:w="2943"/>
        <w:gridCol w:w="5387"/>
      </w:tblGrid>
      <w:tr w:rsidR="006D4C04" w14:paraId="5B3BC7C3" w14:textId="77777777" w:rsidTr="00737DA8">
        <w:tc>
          <w:tcPr>
            <w:tcW w:w="2943" w:type="dxa"/>
          </w:tcPr>
          <w:p w14:paraId="6BB05A31" w14:textId="77777777" w:rsidR="006D4C04" w:rsidRPr="0021115F" w:rsidRDefault="006D4C04" w:rsidP="00E10541">
            <w:pPr>
              <w:pStyle w:val="Heading3"/>
              <w:numPr>
                <w:ilvl w:val="0"/>
                <w:numId w:val="0"/>
              </w:numPr>
              <w:jc w:val="both"/>
            </w:pPr>
            <w:r w:rsidRPr="0021115F">
              <w:t xml:space="preserve">Schedule of Unresolved Compliance Issues </w:t>
            </w:r>
          </w:p>
        </w:tc>
        <w:tc>
          <w:tcPr>
            <w:tcW w:w="5387" w:type="dxa"/>
          </w:tcPr>
          <w:p w14:paraId="67810222" w14:textId="77777777" w:rsidR="006D4C04" w:rsidRDefault="006D4C04" w:rsidP="00E10541">
            <w:pPr>
              <w:pStyle w:val="Left15"/>
              <w:spacing w:before="0" w:after="0"/>
              <w:ind w:left="0"/>
            </w:pPr>
            <w:r>
              <w:t>As defined in STCP 19-3:  Operational Notification &amp; Compliance Testing</w:t>
            </w:r>
          </w:p>
        </w:tc>
      </w:tr>
      <w:tr w:rsidR="006D4C04" w14:paraId="5C29317E" w14:textId="77777777" w:rsidTr="00737DA8">
        <w:tc>
          <w:tcPr>
            <w:tcW w:w="2943" w:type="dxa"/>
          </w:tcPr>
          <w:p w14:paraId="1F6B75E2" w14:textId="77777777" w:rsidR="006D4C04" w:rsidRPr="0021115F" w:rsidRDefault="006D4C04" w:rsidP="00E10541">
            <w:pPr>
              <w:pStyle w:val="Heading3"/>
              <w:numPr>
                <w:ilvl w:val="0"/>
                <w:numId w:val="0"/>
              </w:numPr>
              <w:jc w:val="both"/>
            </w:pPr>
            <w:r w:rsidRPr="0021115F">
              <w:t xml:space="preserve">Statement of Completeness </w:t>
            </w:r>
          </w:p>
          <w:p w14:paraId="7896241B" w14:textId="77777777" w:rsidR="006D4C04" w:rsidRPr="0021115F" w:rsidRDefault="006D4C04" w:rsidP="00E10541">
            <w:pPr>
              <w:pStyle w:val="Left15"/>
              <w:spacing w:before="0" w:after="0"/>
              <w:ind w:left="0"/>
            </w:pPr>
          </w:p>
        </w:tc>
        <w:tc>
          <w:tcPr>
            <w:tcW w:w="5387" w:type="dxa"/>
          </w:tcPr>
          <w:p w14:paraId="32F42B2D" w14:textId="77777777" w:rsidR="006D4C04" w:rsidRDefault="006D4C04" w:rsidP="00E10541">
            <w:pPr>
              <w:pStyle w:val="Left15"/>
              <w:spacing w:before="0" w:after="0"/>
              <w:ind w:left="0"/>
            </w:pPr>
            <w:r>
              <w:t>As defined in STCP 19-3:  Operational Notification &amp; Compliance Testing</w:t>
            </w:r>
          </w:p>
        </w:tc>
      </w:tr>
      <w:tr w:rsidR="00340FD0" w14:paraId="18010021" w14:textId="77777777" w:rsidTr="00737DA8">
        <w:tc>
          <w:tcPr>
            <w:tcW w:w="2943" w:type="dxa"/>
          </w:tcPr>
          <w:p w14:paraId="335C87F0" w14:textId="77777777" w:rsidR="00340FD0" w:rsidRPr="0021115F" w:rsidRDefault="00340FD0" w:rsidP="00E10541">
            <w:pPr>
              <w:pStyle w:val="Left15"/>
              <w:spacing w:before="0" w:after="0"/>
              <w:ind w:left="0"/>
            </w:pPr>
            <w:r w:rsidRPr="0021115F">
              <w:t xml:space="preserve">Distribution </w:t>
            </w:r>
            <w:r w:rsidR="00E0640E" w:rsidRPr="0021115F">
              <w:t>System</w:t>
            </w:r>
            <w:r w:rsidRPr="0021115F">
              <w:t xml:space="preserve"> Operator (DNO)</w:t>
            </w:r>
          </w:p>
        </w:tc>
        <w:tc>
          <w:tcPr>
            <w:tcW w:w="5387" w:type="dxa"/>
          </w:tcPr>
          <w:p w14:paraId="7FD7E1DE" w14:textId="77777777" w:rsidR="00340FD0" w:rsidRDefault="00340FD0" w:rsidP="00E10541">
            <w:pPr>
              <w:pStyle w:val="Left15"/>
              <w:spacing w:before="0" w:after="0"/>
              <w:ind w:left="0"/>
            </w:pPr>
            <w:r>
              <w:t>As defined in STCP 19-3:  Operational Notification &amp; Compliance Testing</w:t>
            </w:r>
          </w:p>
        </w:tc>
      </w:tr>
      <w:tr w:rsidR="00A473C0" w:rsidRPr="00E10541" w14:paraId="0A776059" w14:textId="77777777" w:rsidTr="00737DA8">
        <w:tc>
          <w:tcPr>
            <w:tcW w:w="2943" w:type="dxa"/>
          </w:tcPr>
          <w:p w14:paraId="796EBCD7" w14:textId="77777777" w:rsidR="00A473C0" w:rsidRPr="00E10541" w:rsidRDefault="00A473C0" w:rsidP="00E10541">
            <w:pPr>
              <w:pStyle w:val="Left15"/>
              <w:spacing w:before="0" w:after="0"/>
              <w:ind w:left="0"/>
            </w:pPr>
            <w:r w:rsidRPr="00E10541">
              <w:t xml:space="preserve">Affected </w:t>
            </w:r>
            <w:r w:rsidR="00EE0B11" w:rsidRPr="00E10541">
              <w:t>Transmission Owner</w:t>
            </w:r>
          </w:p>
        </w:tc>
        <w:tc>
          <w:tcPr>
            <w:tcW w:w="5387" w:type="dxa"/>
          </w:tcPr>
          <w:p w14:paraId="284F6F8E" w14:textId="77777777" w:rsidR="00A473C0" w:rsidRPr="00E10541" w:rsidRDefault="00A473C0" w:rsidP="00E10541">
            <w:pPr>
              <w:pStyle w:val="Left15"/>
              <w:spacing w:before="0" w:after="0"/>
              <w:ind w:left="0"/>
            </w:pPr>
            <w:r w:rsidRPr="00E10541">
              <w:t>As defined in STCP 18-1: Connection and Modification Application</w:t>
            </w:r>
          </w:p>
        </w:tc>
      </w:tr>
      <w:tr w:rsidR="00A473C0" w:rsidRPr="00E10541" w14:paraId="7B6AB362" w14:textId="77777777" w:rsidTr="00737DA8">
        <w:tc>
          <w:tcPr>
            <w:tcW w:w="2943" w:type="dxa"/>
          </w:tcPr>
          <w:p w14:paraId="20B7EDEE" w14:textId="77777777" w:rsidR="00A473C0" w:rsidRPr="00E10541" w:rsidRDefault="00A473C0" w:rsidP="00E10541">
            <w:pPr>
              <w:pStyle w:val="Left15"/>
              <w:spacing w:before="0" w:after="0"/>
              <w:ind w:left="0"/>
            </w:pPr>
            <w:r w:rsidRPr="00E10541">
              <w:t xml:space="preserve">Host </w:t>
            </w:r>
            <w:r w:rsidR="00EE0B11" w:rsidRPr="00E10541">
              <w:t>Transmission Owner</w:t>
            </w:r>
          </w:p>
        </w:tc>
        <w:tc>
          <w:tcPr>
            <w:tcW w:w="5387" w:type="dxa"/>
          </w:tcPr>
          <w:p w14:paraId="4B2F94C2" w14:textId="77777777" w:rsidR="00A473C0" w:rsidRPr="00E10541" w:rsidRDefault="00A473C0" w:rsidP="00E10541">
            <w:pPr>
              <w:pStyle w:val="Left15"/>
              <w:spacing w:before="0" w:after="0"/>
              <w:ind w:left="0"/>
            </w:pPr>
            <w:r w:rsidRPr="00E10541">
              <w:t>As defined in STCP 18-1: Connection and Modification Application</w:t>
            </w:r>
          </w:p>
        </w:tc>
      </w:tr>
      <w:tr w:rsidR="00E10541" w:rsidRPr="00E10541" w14:paraId="3F00AD5E" w14:textId="77777777" w:rsidTr="00737DA8">
        <w:tc>
          <w:tcPr>
            <w:tcW w:w="2943" w:type="dxa"/>
          </w:tcPr>
          <w:p w14:paraId="4770BFCC" w14:textId="77777777" w:rsidR="00E10541" w:rsidRPr="00E10541" w:rsidRDefault="00E10541" w:rsidP="0055452B">
            <w:pPr>
              <w:pStyle w:val="Left15"/>
              <w:spacing w:before="0" w:after="0"/>
              <w:ind w:left="0"/>
            </w:pPr>
            <w:r>
              <w:t xml:space="preserve">Stage 1 Commissioning Panel </w:t>
            </w:r>
          </w:p>
        </w:tc>
        <w:tc>
          <w:tcPr>
            <w:tcW w:w="5387" w:type="dxa"/>
          </w:tcPr>
          <w:p w14:paraId="4B7ABF10" w14:textId="77777777" w:rsidR="00E10541" w:rsidRPr="00E10541" w:rsidRDefault="00E10541" w:rsidP="0055452B">
            <w:pPr>
              <w:pStyle w:val="Left15"/>
              <w:spacing w:before="0" w:after="0"/>
              <w:ind w:left="0"/>
            </w:pPr>
            <w:r>
              <w:t>As required under STCP 19-4: Commissioning and Decommissioning</w:t>
            </w:r>
          </w:p>
        </w:tc>
      </w:tr>
      <w:tr w:rsidR="00E10541" w:rsidRPr="00E10541" w14:paraId="4B88ADDB" w14:textId="77777777" w:rsidTr="00737DA8">
        <w:tc>
          <w:tcPr>
            <w:tcW w:w="2943" w:type="dxa"/>
          </w:tcPr>
          <w:p w14:paraId="1807BFD9" w14:textId="77777777" w:rsidR="00E10541" w:rsidRPr="00E10541" w:rsidRDefault="00E10541" w:rsidP="0055452B">
            <w:pPr>
              <w:pStyle w:val="Left15"/>
              <w:spacing w:before="0" w:after="0"/>
              <w:ind w:left="0"/>
            </w:pPr>
          </w:p>
        </w:tc>
        <w:tc>
          <w:tcPr>
            <w:tcW w:w="5387" w:type="dxa"/>
          </w:tcPr>
          <w:p w14:paraId="7C57B35B" w14:textId="77777777" w:rsidR="00E10541" w:rsidRPr="00E10541" w:rsidRDefault="00E10541" w:rsidP="0055452B">
            <w:pPr>
              <w:pStyle w:val="Left15"/>
              <w:spacing w:before="0" w:after="0"/>
              <w:ind w:left="0"/>
            </w:pPr>
            <w:r>
              <w:t>STCP 16-1: Investment Planning</w:t>
            </w:r>
          </w:p>
        </w:tc>
      </w:tr>
    </w:tbl>
    <w:p w14:paraId="558297E1" w14:textId="77777777" w:rsidR="00A473C0" w:rsidRPr="000D3246" w:rsidRDefault="00A473C0">
      <w:pPr>
        <w:pStyle w:val="Header"/>
        <w:tabs>
          <w:tab w:val="clear" w:pos="4153"/>
          <w:tab w:val="clear" w:pos="8306"/>
        </w:tabs>
        <w:rPr>
          <w:sz w:val="2"/>
          <w:szCs w:val="2"/>
        </w:rPr>
      </w:pPr>
    </w:p>
    <w:sectPr w:rsidR="00A473C0" w:rsidRPr="000D3246">
      <w:pgSz w:w="11906" w:h="16838"/>
      <w:pgMar w:top="156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1A7A0" w14:textId="77777777" w:rsidR="00452130" w:rsidRDefault="00452130">
      <w:r>
        <w:separator/>
      </w:r>
    </w:p>
  </w:endnote>
  <w:endnote w:type="continuationSeparator" w:id="0">
    <w:p w14:paraId="4ABDDDC9" w14:textId="77777777" w:rsidR="00452130" w:rsidRDefault="00452130">
      <w:r>
        <w:continuationSeparator/>
      </w:r>
    </w:p>
  </w:endnote>
  <w:endnote w:type="continuationNotice" w:id="1">
    <w:p w14:paraId="1B116CDC" w14:textId="77777777" w:rsidR="00452130" w:rsidRDefault="004521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4FE2F" w14:textId="77777777" w:rsidR="00F71161" w:rsidRDefault="00F711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083301" w14:textId="77777777" w:rsidR="00F71161" w:rsidRDefault="00F711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A8CAB" w14:textId="77777777" w:rsidR="00F71161" w:rsidRDefault="00F71161">
    <w:pPr>
      <w:pStyle w:val="Footer"/>
      <w:ind w:right="360"/>
    </w:pP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292F56">
      <w:rPr>
        <w:noProof/>
        <w:snapToGrid w:val="0"/>
      </w:rPr>
      <w:t>2</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292F56">
      <w:rPr>
        <w:noProof/>
        <w:snapToGrid w:val="0"/>
      </w:rPr>
      <w:t>22</w:t>
    </w:r>
    <w:r>
      <w:rPr>
        <w:snapToGrid w:val="0"/>
      </w:rPr>
      <w:fldChar w:fldCharType="end"/>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197CA9" w14:textId="77777777" w:rsidR="00452130" w:rsidRDefault="00452130">
      <w:r>
        <w:separator/>
      </w:r>
    </w:p>
  </w:footnote>
  <w:footnote w:type="continuationSeparator" w:id="0">
    <w:p w14:paraId="6B19B103" w14:textId="77777777" w:rsidR="00452130" w:rsidRDefault="00452130">
      <w:r>
        <w:continuationSeparator/>
      </w:r>
    </w:p>
  </w:footnote>
  <w:footnote w:type="continuationNotice" w:id="1">
    <w:p w14:paraId="087ED61B" w14:textId="77777777" w:rsidR="00452130" w:rsidRDefault="0045213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DCA35" w14:textId="77777777" w:rsidR="00F71161" w:rsidRDefault="00F71161">
    <w:pPr>
      <w:pStyle w:val="Header"/>
    </w:pPr>
    <w:r>
      <w:t xml:space="preserve">STCP19-5 Offshore Transmission Compliance Process &amp; Compliance Testing </w:t>
    </w:r>
  </w:p>
  <w:p w14:paraId="5CF32958" w14:textId="0F365A02" w:rsidR="00F71161" w:rsidRDefault="0023519A">
    <w:pPr>
      <w:pStyle w:val="Header"/>
    </w:pPr>
    <w:r>
      <w:t xml:space="preserve">Issue </w:t>
    </w:r>
    <w:r w:rsidR="007A0418" w:rsidRPr="00F90749">
      <w:t>00</w:t>
    </w:r>
    <w:r w:rsidR="004E17E1">
      <w:t>8</w:t>
    </w:r>
    <w:r w:rsidR="007A0418" w:rsidRPr="00F90749">
      <w:t xml:space="preserve"> </w:t>
    </w:r>
    <w:r w:rsidR="00F71161" w:rsidRPr="00F90749">
      <w:t xml:space="preserve">– </w:t>
    </w:r>
    <w:r w:rsidR="004E17E1">
      <w:t>17/04/2025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233157C"/>
    <w:multiLevelType w:val="hybridMultilevel"/>
    <w:tmpl w:val="5BD690F6"/>
    <w:lvl w:ilvl="0" w:tplc="B41E7876">
      <w:start w:val="1"/>
      <w:numFmt w:val="lowerRoman"/>
      <w:lvlText w:val="(%1)"/>
      <w:lvlJc w:val="left"/>
      <w:pPr>
        <w:tabs>
          <w:tab w:val="num" w:pos="2160"/>
        </w:tabs>
        <w:ind w:left="2160" w:hanging="720"/>
      </w:pPr>
      <w:rPr>
        <w:rFonts w:cs="Times New Roman" w:hint="eastAsia"/>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FFFFFFFF">
      <w:start w:val="1"/>
      <w:numFmt w:val="lowerLetter"/>
      <w:lvlText w:val="%5."/>
      <w:lvlJc w:val="left"/>
      <w:pPr>
        <w:tabs>
          <w:tab w:val="num" w:pos="2880"/>
        </w:tabs>
        <w:ind w:left="2880" w:hanging="360"/>
      </w:pPr>
      <w:rPr>
        <w:rFonts w:cs="Times New Roman"/>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2" w15:restartNumberingAfterBreak="0">
    <w:nsid w:val="04724149"/>
    <w:multiLevelType w:val="multilevel"/>
    <w:tmpl w:val="F8461CFE"/>
    <w:styleLink w:val="Bullets"/>
    <w:lvl w:ilvl="0">
      <w:start w:val="1"/>
      <w:numFmt w:val="bullet"/>
      <w:lvlText w:val=""/>
      <w:lvlJc w:val="left"/>
      <w:pPr>
        <w:ind w:left="284" w:hanging="284"/>
      </w:pPr>
      <w:rPr>
        <w:rFonts w:ascii="Symbol" w:hAnsi="Symbol" w:hint="default"/>
        <w:color w:val="4472C4"/>
      </w:rPr>
    </w:lvl>
    <w:lvl w:ilvl="1">
      <w:start w:val="1"/>
      <w:numFmt w:val="bullet"/>
      <w:lvlRestart w:val="0"/>
      <w:lvlText w:val=""/>
      <w:lvlJc w:val="left"/>
      <w:pPr>
        <w:ind w:left="568" w:hanging="284"/>
      </w:pPr>
      <w:rPr>
        <w:rFonts w:ascii="Symbol" w:hAnsi="Symbol" w:hint="default"/>
        <w:color w:val="4472C4"/>
      </w:rPr>
    </w:lvl>
    <w:lvl w:ilvl="2">
      <w:start w:val="1"/>
      <w:numFmt w:val="bullet"/>
      <w:lvlRestart w:val="0"/>
      <w:lvlText w:val=""/>
      <w:lvlJc w:val="left"/>
      <w:pPr>
        <w:ind w:left="1561" w:hanging="284"/>
      </w:pPr>
      <w:rPr>
        <w:rFonts w:ascii="Symbol" w:hAnsi="Symbol" w:hint="default"/>
        <w:color w:val="4472C4"/>
      </w:rPr>
    </w:lvl>
    <w:lvl w:ilvl="3">
      <w:start w:val="1"/>
      <w:numFmt w:val="none"/>
      <w:lvlRestart w:val="0"/>
      <w:lvlText w:val=""/>
      <w:lvlJc w:val="left"/>
      <w:pPr>
        <w:ind w:left="851" w:firstLine="0"/>
      </w:pPr>
    </w:lvl>
    <w:lvl w:ilvl="4">
      <w:start w:val="1"/>
      <w:numFmt w:val="none"/>
      <w:lvlRestart w:val="0"/>
      <w:lvlText w:val=""/>
      <w:lvlJc w:val="left"/>
      <w:pPr>
        <w:ind w:left="851" w:firstLine="0"/>
      </w:pPr>
    </w:lvl>
    <w:lvl w:ilvl="5">
      <w:start w:val="1"/>
      <w:numFmt w:val="none"/>
      <w:lvlRestart w:val="0"/>
      <w:lvlText w:val=""/>
      <w:lvlJc w:val="left"/>
      <w:pPr>
        <w:ind w:left="851" w:firstLine="0"/>
      </w:pPr>
    </w:lvl>
    <w:lvl w:ilvl="6">
      <w:start w:val="1"/>
      <w:numFmt w:val="none"/>
      <w:lvlRestart w:val="0"/>
      <w:lvlText w:val=""/>
      <w:lvlJc w:val="left"/>
      <w:pPr>
        <w:ind w:left="851" w:firstLine="0"/>
      </w:pPr>
    </w:lvl>
    <w:lvl w:ilvl="7">
      <w:start w:val="1"/>
      <w:numFmt w:val="none"/>
      <w:lvlRestart w:val="0"/>
      <w:lvlText w:val=""/>
      <w:lvlJc w:val="left"/>
      <w:pPr>
        <w:ind w:left="851" w:firstLine="0"/>
      </w:pPr>
    </w:lvl>
    <w:lvl w:ilvl="8">
      <w:start w:val="1"/>
      <w:numFmt w:val="none"/>
      <w:lvlRestart w:val="0"/>
      <w:lvlText w:val=""/>
      <w:lvlJc w:val="left"/>
      <w:pPr>
        <w:ind w:left="851" w:firstLine="0"/>
      </w:pPr>
    </w:lvl>
  </w:abstractNum>
  <w:abstractNum w:abstractNumId="3" w15:restartNumberingAfterBreak="0">
    <w:nsid w:val="049504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EDB62D4"/>
    <w:multiLevelType w:val="hybridMultilevel"/>
    <w:tmpl w:val="9A6EED1A"/>
    <w:lvl w:ilvl="0" w:tplc="7D9E7D82">
      <w:start w:val="1"/>
      <w:numFmt w:val="lowerLetter"/>
      <w:lvlText w:val="(%1)"/>
      <w:lvlJc w:val="left"/>
      <w:pPr>
        <w:tabs>
          <w:tab w:val="num" w:pos="2880"/>
        </w:tabs>
        <w:ind w:left="2880" w:hanging="360"/>
      </w:pPr>
      <w:rPr>
        <w:rFonts w:cs="Times New Roman" w:hint="eastAsia"/>
        <w:spacing w:val="0"/>
      </w:rPr>
    </w:lvl>
    <w:lvl w:ilvl="1" w:tplc="FFFFFFFF">
      <w:start w:val="1"/>
      <w:numFmt w:val="lowerLetter"/>
      <w:lvlText w:val="%2."/>
      <w:lvlJc w:val="left"/>
      <w:pPr>
        <w:tabs>
          <w:tab w:val="num" w:pos="1440"/>
        </w:tabs>
        <w:ind w:left="1440" w:hanging="360"/>
      </w:pPr>
      <w:rPr>
        <w:rFonts w:cs="Times New Roman"/>
        <w:spacing w:val="0"/>
      </w:rPr>
    </w:lvl>
    <w:lvl w:ilvl="2" w:tplc="FFFFFFFF">
      <w:start w:val="1"/>
      <w:numFmt w:val="lowerRoman"/>
      <w:lvlText w:val="%3."/>
      <w:lvlJc w:val="right"/>
      <w:pPr>
        <w:tabs>
          <w:tab w:val="num" w:pos="2160"/>
        </w:tabs>
        <w:ind w:left="2160" w:hanging="180"/>
      </w:pPr>
      <w:rPr>
        <w:rFonts w:cs="Times New Roman"/>
        <w:spacing w:val="0"/>
      </w:rPr>
    </w:lvl>
    <w:lvl w:ilvl="3" w:tplc="FFFFFFFF">
      <w:start w:val="1"/>
      <w:numFmt w:val="decimal"/>
      <w:lvlText w:val="%4."/>
      <w:lvlJc w:val="left"/>
      <w:pPr>
        <w:tabs>
          <w:tab w:val="num" w:pos="2880"/>
        </w:tabs>
        <w:ind w:left="2880" w:hanging="360"/>
      </w:pPr>
      <w:rPr>
        <w:rFonts w:cs="Times New Roman"/>
        <w:spacing w:val="0"/>
      </w:rPr>
    </w:lvl>
    <w:lvl w:ilvl="4" w:tplc="FFFFFFFF">
      <w:start w:val="1"/>
      <w:numFmt w:val="lowerLetter"/>
      <w:lvlText w:val="%5."/>
      <w:lvlJc w:val="left"/>
      <w:pPr>
        <w:tabs>
          <w:tab w:val="num" w:pos="3600"/>
        </w:tabs>
        <w:ind w:left="3600" w:hanging="360"/>
      </w:pPr>
      <w:rPr>
        <w:rFonts w:cs="Times New Roman"/>
        <w:spacing w:val="0"/>
      </w:rPr>
    </w:lvl>
    <w:lvl w:ilvl="5" w:tplc="FFFFFFFF">
      <w:start w:val="1"/>
      <w:numFmt w:val="lowerRoman"/>
      <w:lvlText w:val="%6."/>
      <w:lvlJc w:val="right"/>
      <w:pPr>
        <w:tabs>
          <w:tab w:val="num" w:pos="4320"/>
        </w:tabs>
        <w:ind w:left="4320" w:hanging="180"/>
      </w:pPr>
      <w:rPr>
        <w:rFonts w:cs="Times New Roman"/>
        <w:spacing w:val="0"/>
      </w:rPr>
    </w:lvl>
    <w:lvl w:ilvl="6" w:tplc="FFFFFFFF">
      <w:start w:val="1"/>
      <w:numFmt w:val="decimal"/>
      <w:lvlText w:val="%7."/>
      <w:lvlJc w:val="left"/>
      <w:pPr>
        <w:tabs>
          <w:tab w:val="num" w:pos="5040"/>
        </w:tabs>
        <w:ind w:left="5040" w:hanging="360"/>
      </w:pPr>
      <w:rPr>
        <w:rFonts w:cs="Times New Roman"/>
        <w:spacing w:val="0"/>
      </w:rPr>
    </w:lvl>
    <w:lvl w:ilvl="7" w:tplc="FFFFFFFF">
      <w:start w:val="1"/>
      <w:numFmt w:val="lowerLetter"/>
      <w:lvlText w:val="%8."/>
      <w:lvlJc w:val="left"/>
      <w:pPr>
        <w:tabs>
          <w:tab w:val="num" w:pos="5760"/>
        </w:tabs>
        <w:ind w:left="5760" w:hanging="360"/>
      </w:pPr>
      <w:rPr>
        <w:rFonts w:cs="Times New Roman"/>
        <w:spacing w:val="0"/>
      </w:rPr>
    </w:lvl>
    <w:lvl w:ilvl="8" w:tplc="FFFFFFFF">
      <w:start w:val="1"/>
      <w:numFmt w:val="lowerRoman"/>
      <w:lvlText w:val="%9."/>
      <w:lvlJc w:val="right"/>
      <w:pPr>
        <w:tabs>
          <w:tab w:val="num" w:pos="6480"/>
        </w:tabs>
        <w:ind w:left="6480" w:hanging="180"/>
      </w:pPr>
      <w:rPr>
        <w:rFonts w:cs="Times New Roman"/>
        <w:spacing w:val="0"/>
      </w:rPr>
    </w:lvl>
  </w:abstractNum>
  <w:abstractNum w:abstractNumId="5" w15:restartNumberingAfterBreak="0">
    <w:nsid w:val="23884490"/>
    <w:multiLevelType w:val="hybridMultilevel"/>
    <w:tmpl w:val="819CCA94"/>
    <w:lvl w:ilvl="0" w:tplc="10C84350">
      <w:start w:val="1"/>
      <w:numFmt w:val="lowerRoman"/>
      <w:lvlText w:val="(%1)"/>
      <w:lvlJc w:val="left"/>
      <w:pPr>
        <w:tabs>
          <w:tab w:val="num" w:pos="2160"/>
        </w:tabs>
        <w:ind w:left="2160" w:hanging="720"/>
      </w:pPr>
      <w:rPr>
        <w:rFonts w:cs="Times New Roman" w:hint="eastAsia"/>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DD48BA1C">
      <w:start w:val="1"/>
      <w:numFmt w:val="lowerLetter"/>
      <w:lvlText w:val="(%5)"/>
      <w:lvlJc w:val="left"/>
      <w:pPr>
        <w:tabs>
          <w:tab w:val="num" w:pos="2880"/>
        </w:tabs>
        <w:ind w:left="2880" w:hanging="360"/>
      </w:pPr>
      <w:rPr>
        <w:rFonts w:cs="Times New Roman" w:hint="eastAsia"/>
        <w:b w:val="0"/>
        <w:i w:val="0"/>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6" w15:restartNumberingAfterBreak="0">
    <w:nsid w:val="2AD97A3D"/>
    <w:multiLevelType w:val="hybridMultilevel"/>
    <w:tmpl w:val="82A6B7DA"/>
    <w:lvl w:ilvl="0" w:tplc="A496AAD2">
      <w:start w:val="1"/>
      <w:numFmt w:val="lowerRoman"/>
      <w:lvlText w:val="(%1)"/>
      <w:lvlJc w:val="left"/>
      <w:pPr>
        <w:tabs>
          <w:tab w:val="num" w:pos="2160"/>
        </w:tabs>
        <w:ind w:left="2160" w:hanging="720"/>
      </w:pPr>
      <w:rPr>
        <w:rFonts w:cs="Times New Roman" w:hint="eastAsia"/>
        <w:b w:val="0"/>
        <w:i w:val="0"/>
        <w:spacing w:val="0"/>
      </w:rPr>
    </w:lvl>
    <w:lvl w:ilvl="1" w:tplc="FFFFFFFF">
      <w:start w:val="1"/>
      <w:numFmt w:val="lowerLetter"/>
      <w:lvlText w:val="%2."/>
      <w:lvlJc w:val="left"/>
      <w:pPr>
        <w:tabs>
          <w:tab w:val="num" w:pos="1440"/>
        </w:tabs>
        <w:ind w:left="1440" w:hanging="360"/>
      </w:pPr>
      <w:rPr>
        <w:rFonts w:cs="Times New Roman"/>
        <w:spacing w:val="0"/>
      </w:rPr>
    </w:lvl>
    <w:lvl w:ilvl="2" w:tplc="FFFFFFFF">
      <w:start w:val="1"/>
      <w:numFmt w:val="lowerRoman"/>
      <w:lvlText w:val="%3."/>
      <w:lvlJc w:val="right"/>
      <w:pPr>
        <w:tabs>
          <w:tab w:val="num" w:pos="2160"/>
        </w:tabs>
        <w:ind w:left="2160" w:hanging="180"/>
      </w:pPr>
      <w:rPr>
        <w:rFonts w:cs="Times New Roman"/>
        <w:spacing w:val="0"/>
      </w:rPr>
    </w:lvl>
    <w:lvl w:ilvl="3" w:tplc="FFFFFFFF">
      <w:start w:val="1"/>
      <w:numFmt w:val="decimal"/>
      <w:lvlText w:val="%4."/>
      <w:lvlJc w:val="left"/>
      <w:pPr>
        <w:tabs>
          <w:tab w:val="num" w:pos="2880"/>
        </w:tabs>
        <w:ind w:left="2880" w:hanging="360"/>
      </w:pPr>
      <w:rPr>
        <w:rFonts w:cs="Times New Roman"/>
        <w:spacing w:val="0"/>
      </w:rPr>
    </w:lvl>
    <w:lvl w:ilvl="4" w:tplc="FFFFFFFF">
      <w:start w:val="1"/>
      <w:numFmt w:val="lowerLetter"/>
      <w:lvlText w:val="%5."/>
      <w:lvlJc w:val="left"/>
      <w:pPr>
        <w:tabs>
          <w:tab w:val="num" w:pos="3600"/>
        </w:tabs>
        <w:ind w:left="3600" w:hanging="360"/>
      </w:pPr>
      <w:rPr>
        <w:rFonts w:cs="Times New Roman"/>
        <w:spacing w:val="0"/>
      </w:rPr>
    </w:lvl>
    <w:lvl w:ilvl="5" w:tplc="FFFFFFFF">
      <w:start w:val="1"/>
      <w:numFmt w:val="lowerRoman"/>
      <w:lvlText w:val="%6."/>
      <w:lvlJc w:val="right"/>
      <w:pPr>
        <w:tabs>
          <w:tab w:val="num" w:pos="4320"/>
        </w:tabs>
        <w:ind w:left="4320" w:hanging="180"/>
      </w:pPr>
      <w:rPr>
        <w:rFonts w:cs="Times New Roman"/>
        <w:spacing w:val="0"/>
      </w:rPr>
    </w:lvl>
    <w:lvl w:ilvl="6" w:tplc="FFFFFFFF">
      <w:start w:val="1"/>
      <w:numFmt w:val="decimal"/>
      <w:lvlText w:val="%7."/>
      <w:lvlJc w:val="left"/>
      <w:pPr>
        <w:tabs>
          <w:tab w:val="num" w:pos="5040"/>
        </w:tabs>
        <w:ind w:left="5040" w:hanging="360"/>
      </w:pPr>
      <w:rPr>
        <w:rFonts w:cs="Times New Roman"/>
        <w:spacing w:val="0"/>
      </w:rPr>
    </w:lvl>
    <w:lvl w:ilvl="7" w:tplc="FFFFFFFF">
      <w:start w:val="1"/>
      <w:numFmt w:val="lowerLetter"/>
      <w:lvlText w:val="%8."/>
      <w:lvlJc w:val="left"/>
      <w:pPr>
        <w:tabs>
          <w:tab w:val="num" w:pos="5760"/>
        </w:tabs>
        <w:ind w:left="5760" w:hanging="360"/>
      </w:pPr>
      <w:rPr>
        <w:rFonts w:cs="Times New Roman"/>
        <w:spacing w:val="0"/>
      </w:rPr>
    </w:lvl>
    <w:lvl w:ilvl="8" w:tplc="FFFFFFFF">
      <w:start w:val="1"/>
      <w:numFmt w:val="lowerRoman"/>
      <w:lvlText w:val="%9."/>
      <w:lvlJc w:val="right"/>
      <w:pPr>
        <w:tabs>
          <w:tab w:val="num" w:pos="6480"/>
        </w:tabs>
        <w:ind w:left="6480" w:hanging="180"/>
      </w:pPr>
      <w:rPr>
        <w:rFonts w:cs="Times New Roman"/>
        <w:spacing w:val="0"/>
      </w:rPr>
    </w:lvl>
  </w:abstractNum>
  <w:abstractNum w:abstractNumId="7" w15:restartNumberingAfterBreak="0">
    <w:nsid w:val="2CED3FB3"/>
    <w:multiLevelType w:val="singleLevel"/>
    <w:tmpl w:val="DCB81750"/>
    <w:lvl w:ilvl="0">
      <w:start w:val="1"/>
      <w:numFmt w:val="lowerRoman"/>
      <w:lvlText w:val="(%1)"/>
      <w:lvlJc w:val="left"/>
      <w:pPr>
        <w:tabs>
          <w:tab w:val="num" w:pos="1440"/>
        </w:tabs>
        <w:ind w:left="1440" w:hanging="720"/>
      </w:pPr>
      <w:rPr>
        <w:rFonts w:hint="default"/>
      </w:rPr>
    </w:lvl>
  </w:abstractNum>
  <w:abstractNum w:abstractNumId="8" w15:restartNumberingAfterBreak="0">
    <w:nsid w:val="2F812500"/>
    <w:multiLevelType w:val="hybridMultilevel"/>
    <w:tmpl w:val="E5CA0976"/>
    <w:lvl w:ilvl="0" w:tplc="54966168">
      <w:start w:val="1"/>
      <w:numFmt w:val="lowerRoman"/>
      <w:lvlText w:val="(%1)"/>
      <w:lvlJc w:val="left"/>
      <w:pPr>
        <w:tabs>
          <w:tab w:val="num" w:pos="2160"/>
        </w:tabs>
        <w:ind w:left="2160" w:hanging="720"/>
      </w:pPr>
      <w:rPr>
        <w:rFonts w:cs="Times New Roman" w:hint="eastAsia"/>
        <w:b w:val="0"/>
        <w:i w:val="0"/>
        <w:spacing w:val="0"/>
      </w:rPr>
    </w:lvl>
    <w:lvl w:ilvl="1" w:tplc="08090019">
      <w:start w:val="1"/>
      <w:numFmt w:val="lowerLetter"/>
      <w:lvlText w:val="%2."/>
      <w:lvlJc w:val="left"/>
      <w:pPr>
        <w:tabs>
          <w:tab w:val="num" w:pos="1440"/>
        </w:tabs>
        <w:ind w:left="1440" w:hanging="360"/>
      </w:pPr>
      <w:rPr>
        <w:rFonts w:cs="Times New Roman"/>
        <w:spacing w:val="0"/>
      </w:rPr>
    </w:lvl>
    <w:lvl w:ilvl="2" w:tplc="0809001B">
      <w:start w:val="1"/>
      <w:numFmt w:val="lowerRoman"/>
      <w:lvlText w:val="%3."/>
      <w:lvlJc w:val="right"/>
      <w:pPr>
        <w:tabs>
          <w:tab w:val="num" w:pos="2160"/>
        </w:tabs>
        <w:ind w:left="2160" w:hanging="180"/>
      </w:pPr>
      <w:rPr>
        <w:rFonts w:cs="Times New Roman"/>
        <w:spacing w:val="0"/>
      </w:rPr>
    </w:lvl>
    <w:lvl w:ilvl="3" w:tplc="0809000F">
      <w:start w:val="1"/>
      <w:numFmt w:val="decimal"/>
      <w:lvlText w:val="%4."/>
      <w:lvlJc w:val="left"/>
      <w:pPr>
        <w:tabs>
          <w:tab w:val="num" w:pos="2880"/>
        </w:tabs>
        <w:ind w:left="2880" w:hanging="360"/>
      </w:pPr>
      <w:rPr>
        <w:rFonts w:cs="Times New Roman"/>
        <w:spacing w:val="0"/>
      </w:rPr>
    </w:lvl>
    <w:lvl w:ilvl="4" w:tplc="08090019">
      <w:start w:val="1"/>
      <w:numFmt w:val="lowerLetter"/>
      <w:lvlText w:val="%5."/>
      <w:lvlJc w:val="left"/>
      <w:pPr>
        <w:tabs>
          <w:tab w:val="num" w:pos="3600"/>
        </w:tabs>
        <w:ind w:left="3600" w:hanging="360"/>
      </w:pPr>
      <w:rPr>
        <w:rFonts w:cs="Times New Roman"/>
        <w:spacing w:val="0"/>
      </w:rPr>
    </w:lvl>
    <w:lvl w:ilvl="5" w:tplc="0809001B">
      <w:start w:val="1"/>
      <w:numFmt w:val="lowerRoman"/>
      <w:lvlText w:val="%6."/>
      <w:lvlJc w:val="right"/>
      <w:pPr>
        <w:tabs>
          <w:tab w:val="num" w:pos="4320"/>
        </w:tabs>
        <w:ind w:left="4320" w:hanging="180"/>
      </w:pPr>
      <w:rPr>
        <w:rFonts w:cs="Times New Roman"/>
        <w:spacing w:val="0"/>
      </w:rPr>
    </w:lvl>
    <w:lvl w:ilvl="6" w:tplc="0809000F">
      <w:start w:val="1"/>
      <w:numFmt w:val="decimal"/>
      <w:lvlText w:val="%7."/>
      <w:lvlJc w:val="left"/>
      <w:pPr>
        <w:tabs>
          <w:tab w:val="num" w:pos="5040"/>
        </w:tabs>
        <w:ind w:left="5040" w:hanging="360"/>
      </w:pPr>
      <w:rPr>
        <w:rFonts w:cs="Times New Roman"/>
        <w:spacing w:val="0"/>
      </w:rPr>
    </w:lvl>
    <w:lvl w:ilvl="7" w:tplc="08090019">
      <w:start w:val="1"/>
      <w:numFmt w:val="lowerLetter"/>
      <w:lvlText w:val="%8."/>
      <w:lvlJc w:val="left"/>
      <w:pPr>
        <w:tabs>
          <w:tab w:val="num" w:pos="5760"/>
        </w:tabs>
        <w:ind w:left="5760" w:hanging="360"/>
      </w:pPr>
      <w:rPr>
        <w:rFonts w:cs="Times New Roman"/>
        <w:spacing w:val="0"/>
      </w:rPr>
    </w:lvl>
    <w:lvl w:ilvl="8" w:tplc="0809001B">
      <w:start w:val="1"/>
      <w:numFmt w:val="lowerRoman"/>
      <w:lvlText w:val="%9."/>
      <w:lvlJc w:val="right"/>
      <w:pPr>
        <w:tabs>
          <w:tab w:val="num" w:pos="6480"/>
        </w:tabs>
        <w:ind w:left="6480" w:hanging="180"/>
      </w:pPr>
      <w:rPr>
        <w:rFonts w:cs="Times New Roman"/>
        <w:spacing w:val="0"/>
      </w:rPr>
    </w:lvl>
  </w:abstractNum>
  <w:abstractNum w:abstractNumId="9" w15:restartNumberingAfterBreak="0">
    <w:nsid w:val="325D5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96770C"/>
    <w:multiLevelType w:val="hybridMultilevel"/>
    <w:tmpl w:val="8F1222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5D0D00"/>
    <w:multiLevelType w:val="hybridMultilevel"/>
    <w:tmpl w:val="5FB2AE6C"/>
    <w:lvl w:ilvl="0" w:tplc="DDE078C6">
      <w:start w:val="1"/>
      <w:numFmt w:val="lowerRoman"/>
      <w:lvlText w:val="(%1)"/>
      <w:lvlJc w:val="left"/>
      <w:pPr>
        <w:tabs>
          <w:tab w:val="num" w:pos="2160"/>
        </w:tabs>
        <w:ind w:left="2160" w:hanging="720"/>
      </w:pPr>
      <w:rPr>
        <w:rFonts w:cs="Times New Roman" w:hint="eastAsia"/>
        <w:b w:val="0"/>
        <w:i w:val="0"/>
        <w:spacing w:val="0"/>
      </w:rPr>
    </w:lvl>
    <w:lvl w:ilvl="1" w:tplc="08090003">
      <w:start w:val="1"/>
      <w:numFmt w:val="lowerRoman"/>
      <w:lvlText w:val="(%2)"/>
      <w:lvlJc w:val="left"/>
      <w:pPr>
        <w:tabs>
          <w:tab w:val="num" w:pos="1080"/>
        </w:tabs>
        <w:ind w:left="1080" w:hanging="720"/>
      </w:pPr>
      <w:rPr>
        <w:rFonts w:cs="Times New Roman" w:hint="eastAsia"/>
        <w:spacing w:val="0"/>
      </w:rPr>
    </w:lvl>
    <w:lvl w:ilvl="2" w:tplc="08090005">
      <w:start w:val="1"/>
      <w:numFmt w:val="lowerLetter"/>
      <w:lvlText w:val="%3."/>
      <w:lvlJc w:val="left"/>
      <w:pPr>
        <w:tabs>
          <w:tab w:val="num" w:pos="1620"/>
        </w:tabs>
        <w:ind w:left="1620" w:hanging="360"/>
      </w:pPr>
      <w:rPr>
        <w:rFonts w:cs="Times New Roman" w:hint="eastAsia"/>
        <w:b w:val="0"/>
        <w:i w:val="0"/>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12"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1A6614"/>
    <w:multiLevelType w:val="hybridMultilevel"/>
    <w:tmpl w:val="8F3A46D4"/>
    <w:lvl w:ilvl="0" w:tplc="8AC2B7C4">
      <w:start w:val="1"/>
      <w:numFmt w:val="bullet"/>
      <w:pStyle w:val="StyleBulleted"/>
      <w:lvlText w:val=""/>
      <w:lvlJc w:val="left"/>
      <w:pPr>
        <w:tabs>
          <w:tab w:val="num" w:pos="851"/>
        </w:tabs>
        <w:ind w:left="1418" w:hanging="567"/>
      </w:pPr>
      <w:rPr>
        <w:rFonts w:ascii="Symbol" w:hAnsi="Symbol" w:hint="default"/>
      </w:rPr>
    </w:lvl>
    <w:lvl w:ilvl="1" w:tplc="4F62EDDC" w:tentative="1">
      <w:start w:val="1"/>
      <w:numFmt w:val="bullet"/>
      <w:lvlText w:val="o"/>
      <w:lvlJc w:val="left"/>
      <w:pPr>
        <w:tabs>
          <w:tab w:val="num" w:pos="1440"/>
        </w:tabs>
        <w:ind w:left="1440" w:hanging="360"/>
      </w:pPr>
      <w:rPr>
        <w:rFonts w:ascii="Courier New" w:hAnsi="Courier New" w:cs="Courier New" w:hint="default"/>
      </w:rPr>
    </w:lvl>
    <w:lvl w:ilvl="2" w:tplc="B1581C56" w:tentative="1">
      <w:start w:val="1"/>
      <w:numFmt w:val="bullet"/>
      <w:lvlText w:val=""/>
      <w:lvlJc w:val="left"/>
      <w:pPr>
        <w:tabs>
          <w:tab w:val="num" w:pos="2160"/>
        </w:tabs>
        <w:ind w:left="2160" w:hanging="360"/>
      </w:pPr>
      <w:rPr>
        <w:rFonts w:ascii="Wingdings" w:hAnsi="Wingdings" w:hint="default"/>
      </w:rPr>
    </w:lvl>
    <w:lvl w:ilvl="3" w:tplc="5C5E0792" w:tentative="1">
      <w:start w:val="1"/>
      <w:numFmt w:val="bullet"/>
      <w:lvlText w:val=""/>
      <w:lvlJc w:val="left"/>
      <w:pPr>
        <w:tabs>
          <w:tab w:val="num" w:pos="2880"/>
        </w:tabs>
        <w:ind w:left="2880" w:hanging="360"/>
      </w:pPr>
      <w:rPr>
        <w:rFonts w:ascii="Symbol" w:hAnsi="Symbol" w:hint="default"/>
      </w:rPr>
    </w:lvl>
    <w:lvl w:ilvl="4" w:tplc="EAA69AEA" w:tentative="1">
      <w:start w:val="1"/>
      <w:numFmt w:val="bullet"/>
      <w:lvlText w:val="o"/>
      <w:lvlJc w:val="left"/>
      <w:pPr>
        <w:tabs>
          <w:tab w:val="num" w:pos="3600"/>
        </w:tabs>
        <w:ind w:left="3600" w:hanging="360"/>
      </w:pPr>
      <w:rPr>
        <w:rFonts w:ascii="Courier New" w:hAnsi="Courier New" w:cs="Courier New" w:hint="default"/>
      </w:rPr>
    </w:lvl>
    <w:lvl w:ilvl="5" w:tplc="8CAE96F4" w:tentative="1">
      <w:start w:val="1"/>
      <w:numFmt w:val="bullet"/>
      <w:lvlText w:val=""/>
      <w:lvlJc w:val="left"/>
      <w:pPr>
        <w:tabs>
          <w:tab w:val="num" w:pos="4320"/>
        </w:tabs>
        <w:ind w:left="4320" w:hanging="360"/>
      </w:pPr>
      <w:rPr>
        <w:rFonts w:ascii="Wingdings" w:hAnsi="Wingdings" w:hint="default"/>
      </w:rPr>
    </w:lvl>
    <w:lvl w:ilvl="6" w:tplc="97F057F4" w:tentative="1">
      <w:start w:val="1"/>
      <w:numFmt w:val="bullet"/>
      <w:lvlText w:val=""/>
      <w:lvlJc w:val="left"/>
      <w:pPr>
        <w:tabs>
          <w:tab w:val="num" w:pos="5040"/>
        </w:tabs>
        <w:ind w:left="5040" w:hanging="360"/>
      </w:pPr>
      <w:rPr>
        <w:rFonts w:ascii="Symbol" w:hAnsi="Symbol" w:hint="default"/>
      </w:rPr>
    </w:lvl>
    <w:lvl w:ilvl="7" w:tplc="84008972" w:tentative="1">
      <w:start w:val="1"/>
      <w:numFmt w:val="bullet"/>
      <w:lvlText w:val="o"/>
      <w:lvlJc w:val="left"/>
      <w:pPr>
        <w:tabs>
          <w:tab w:val="num" w:pos="5760"/>
        </w:tabs>
        <w:ind w:left="5760" w:hanging="360"/>
      </w:pPr>
      <w:rPr>
        <w:rFonts w:ascii="Courier New" w:hAnsi="Courier New" w:cs="Courier New" w:hint="default"/>
      </w:rPr>
    </w:lvl>
    <w:lvl w:ilvl="8" w:tplc="81F061B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6143FF"/>
    <w:multiLevelType w:val="multilevel"/>
    <w:tmpl w:val="818A04E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sz w:val="24"/>
        <w:szCs w:val="24"/>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5" w15:restartNumberingAfterBreak="0">
    <w:nsid w:val="586C6690"/>
    <w:multiLevelType w:val="multilevel"/>
    <w:tmpl w:val="BBC870AC"/>
    <w:lvl w:ilvl="0">
      <w:start w:val="1"/>
      <w:numFmt w:val="bullet"/>
      <w:lvlText w:val=""/>
      <w:lvlJc w:val="left"/>
      <w:pPr>
        <w:ind w:left="284" w:hanging="284"/>
      </w:pPr>
      <w:rPr>
        <w:rFonts w:ascii="Symbol" w:hAnsi="Symbol" w:hint="default"/>
        <w:color w:val="4472C4"/>
      </w:rPr>
    </w:lvl>
    <w:lvl w:ilvl="1">
      <w:start w:val="1"/>
      <w:numFmt w:val="bullet"/>
      <w:lvlRestart w:val="0"/>
      <w:lvlText w:val=""/>
      <w:lvlJc w:val="left"/>
      <w:pPr>
        <w:ind w:left="568" w:hanging="284"/>
      </w:pPr>
      <w:rPr>
        <w:rFonts w:ascii="Symbol" w:hAnsi="Symbol" w:hint="default"/>
        <w:color w:val="4472C4"/>
      </w:rPr>
    </w:lvl>
    <w:lvl w:ilvl="2">
      <w:start w:val="1"/>
      <w:numFmt w:val="bullet"/>
      <w:lvlText w:val=""/>
      <w:lvlJc w:val="left"/>
      <w:pPr>
        <w:ind w:left="1561" w:hanging="284"/>
      </w:pPr>
      <w:rPr>
        <w:rFonts w:ascii="Symbol" w:hAnsi="Symbol" w:hint="default"/>
        <w:color w:val="4472C4"/>
      </w:rPr>
    </w:lvl>
    <w:lvl w:ilvl="3">
      <w:start w:val="1"/>
      <w:numFmt w:val="none"/>
      <w:lvlRestart w:val="0"/>
      <w:lvlText w:val=""/>
      <w:lvlJc w:val="left"/>
      <w:pPr>
        <w:ind w:left="851" w:firstLine="0"/>
      </w:pPr>
    </w:lvl>
    <w:lvl w:ilvl="4">
      <w:start w:val="1"/>
      <w:numFmt w:val="none"/>
      <w:lvlRestart w:val="0"/>
      <w:lvlText w:val=""/>
      <w:lvlJc w:val="left"/>
      <w:pPr>
        <w:ind w:left="851" w:firstLine="0"/>
      </w:pPr>
    </w:lvl>
    <w:lvl w:ilvl="5">
      <w:start w:val="1"/>
      <w:numFmt w:val="none"/>
      <w:lvlRestart w:val="0"/>
      <w:lvlText w:val=""/>
      <w:lvlJc w:val="left"/>
      <w:pPr>
        <w:ind w:left="851" w:firstLine="0"/>
      </w:pPr>
    </w:lvl>
    <w:lvl w:ilvl="6">
      <w:start w:val="1"/>
      <w:numFmt w:val="none"/>
      <w:lvlRestart w:val="0"/>
      <w:lvlText w:val=""/>
      <w:lvlJc w:val="left"/>
      <w:pPr>
        <w:ind w:left="851" w:firstLine="0"/>
      </w:pPr>
    </w:lvl>
    <w:lvl w:ilvl="7">
      <w:start w:val="1"/>
      <w:numFmt w:val="none"/>
      <w:lvlRestart w:val="0"/>
      <w:lvlText w:val=""/>
      <w:lvlJc w:val="left"/>
      <w:pPr>
        <w:ind w:left="851" w:firstLine="0"/>
      </w:pPr>
    </w:lvl>
    <w:lvl w:ilvl="8">
      <w:start w:val="1"/>
      <w:numFmt w:val="none"/>
      <w:lvlRestart w:val="0"/>
      <w:lvlText w:val=""/>
      <w:lvlJc w:val="left"/>
      <w:pPr>
        <w:ind w:left="851" w:firstLine="0"/>
      </w:pPr>
    </w:lvl>
  </w:abstractNum>
  <w:abstractNum w:abstractNumId="16" w15:restartNumberingAfterBreak="0">
    <w:nsid w:val="5F550FB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0F4BD2"/>
    <w:multiLevelType w:val="hybridMultilevel"/>
    <w:tmpl w:val="331C19B2"/>
    <w:lvl w:ilvl="0" w:tplc="3B0E19D4">
      <w:start w:val="1"/>
      <w:numFmt w:val="lowerRoman"/>
      <w:lvlText w:val="(%1)"/>
      <w:lvlJc w:val="left"/>
      <w:pPr>
        <w:tabs>
          <w:tab w:val="num" w:pos="711"/>
        </w:tabs>
        <w:ind w:left="711" w:hanging="720"/>
      </w:pPr>
      <w:rPr>
        <w:rFonts w:ascii="Arial" w:hAnsi="Arial" w:cs="Times New Roman" w:hint="default"/>
        <w:spacing w:val="0"/>
      </w:rPr>
    </w:lvl>
    <w:lvl w:ilvl="1" w:tplc="63788E28">
      <w:start w:val="1"/>
      <w:numFmt w:val="lowerLetter"/>
      <w:lvlText w:val="%2."/>
      <w:lvlJc w:val="left"/>
      <w:pPr>
        <w:tabs>
          <w:tab w:val="num" w:pos="1071"/>
        </w:tabs>
        <w:ind w:left="1071" w:hanging="360"/>
      </w:pPr>
      <w:rPr>
        <w:rFonts w:cs="Times New Roman"/>
        <w:spacing w:val="0"/>
      </w:rPr>
    </w:lvl>
    <w:lvl w:ilvl="2" w:tplc="61F699E0">
      <w:start w:val="1"/>
      <w:numFmt w:val="lowerRoman"/>
      <w:lvlText w:val="%3."/>
      <w:lvlJc w:val="right"/>
      <w:pPr>
        <w:tabs>
          <w:tab w:val="num" w:pos="1791"/>
        </w:tabs>
        <w:ind w:left="1791" w:hanging="180"/>
      </w:pPr>
      <w:rPr>
        <w:rFonts w:cs="Times New Roman"/>
        <w:spacing w:val="0"/>
      </w:rPr>
    </w:lvl>
    <w:lvl w:ilvl="3" w:tplc="0809000F">
      <w:start w:val="1"/>
      <w:numFmt w:val="decimal"/>
      <w:lvlText w:val="%4."/>
      <w:lvlJc w:val="left"/>
      <w:pPr>
        <w:tabs>
          <w:tab w:val="num" w:pos="2511"/>
        </w:tabs>
        <w:ind w:left="2511" w:hanging="360"/>
      </w:pPr>
      <w:rPr>
        <w:rFonts w:cs="Times New Roman"/>
        <w:spacing w:val="0"/>
      </w:rPr>
    </w:lvl>
    <w:lvl w:ilvl="4" w:tplc="08090019">
      <w:start w:val="1"/>
      <w:numFmt w:val="lowerLetter"/>
      <w:lvlText w:val="%5."/>
      <w:lvlJc w:val="left"/>
      <w:pPr>
        <w:tabs>
          <w:tab w:val="num" w:pos="3231"/>
        </w:tabs>
        <w:ind w:left="3231" w:hanging="360"/>
      </w:pPr>
      <w:rPr>
        <w:rFonts w:cs="Times New Roman"/>
        <w:spacing w:val="0"/>
      </w:rPr>
    </w:lvl>
    <w:lvl w:ilvl="5" w:tplc="0809001B">
      <w:start w:val="1"/>
      <w:numFmt w:val="lowerRoman"/>
      <w:lvlText w:val="%6."/>
      <w:lvlJc w:val="right"/>
      <w:pPr>
        <w:tabs>
          <w:tab w:val="num" w:pos="3951"/>
        </w:tabs>
        <w:ind w:left="3951" w:hanging="180"/>
      </w:pPr>
      <w:rPr>
        <w:rFonts w:cs="Times New Roman"/>
        <w:spacing w:val="0"/>
      </w:rPr>
    </w:lvl>
    <w:lvl w:ilvl="6" w:tplc="0809000F">
      <w:start w:val="1"/>
      <w:numFmt w:val="decimal"/>
      <w:lvlText w:val="%7."/>
      <w:lvlJc w:val="left"/>
      <w:pPr>
        <w:tabs>
          <w:tab w:val="num" w:pos="4671"/>
        </w:tabs>
        <w:ind w:left="4671" w:hanging="360"/>
      </w:pPr>
      <w:rPr>
        <w:rFonts w:cs="Times New Roman"/>
        <w:spacing w:val="0"/>
      </w:rPr>
    </w:lvl>
    <w:lvl w:ilvl="7" w:tplc="08090019">
      <w:start w:val="1"/>
      <w:numFmt w:val="lowerLetter"/>
      <w:lvlText w:val="%8."/>
      <w:lvlJc w:val="left"/>
      <w:pPr>
        <w:tabs>
          <w:tab w:val="num" w:pos="5391"/>
        </w:tabs>
        <w:ind w:left="5391" w:hanging="360"/>
      </w:pPr>
      <w:rPr>
        <w:rFonts w:cs="Times New Roman"/>
        <w:spacing w:val="0"/>
      </w:rPr>
    </w:lvl>
    <w:lvl w:ilvl="8" w:tplc="0809001B">
      <w:start w:val="1"/>
      <w:numFmt w:val="lowerRoman"/>
      <w:lvlText w:val="%9."/>
      <w:lvlJc w:val="right"/>
      <w:pPr>
        <w:tabs>
          <w:tab w:val="num" w:pos="6111"/>
        </w:tabs>
        <w:ind w:left="6111" w:hanging="180"/>
      </w:pPr>
      <w:rPr>
        <w:rFonts w:cs="Times New Roman"/>
        <w:spacing w:val="0"/>
      </w:rPr>
    </w:lvl>
  </w:abstractNum>
  <w:abstractNum w:abstractNumId="18" w15:restartNumberingAfterBreak="0">
    <w:nsid w:val="733E7306"/>
    <w:multiLevelType w:val="hybridMultilevel"/>
    <w:tmpl w:val="FA2AE578"/>
    <w:lvl w:ilvl="0" w:tplc="8B469B54">
      <w:start w:val="1"/>
      <w:numFmt w:val="lowerLetter"/>
      <w:pStyle w:val="Heading6"/>
      <w:lvlText w:val="%1)"/>
      <w:lvlJc w:val="left"/>
      <w:pPr>
        <w:tabs>
          <w:tab w:val="num" w:pos="720"/>
        </w:tabs>
        <w:ind w:left="720" w:hanging="360"/>
      </w:pPr>
      <w:rPr>
        <w:rFonts w:hint="default"/>
      </w:rPr>
    </w:lvl>
    <w:lvl w:ilvl="1" w:tplc="6D4C9476" w:tentative="1">
      <w:start w:val="1"/>
      <w:numFmt w:val="lowerLetter"/>
      <w:lvlText w:val="%2."/>
      <w:lvlJc w:val="left"/>
      <w:pPr>
        <w:tabs>
          <w:tab w:val="num" w:pos="1440"/>
        </w:tabs>
        <w:ind w:left="1440" w:hanging="360"/>
      </w:pPr>
    </w:lvl>
    <w:lvl w:ilvl="2" w:tplc="E31AFE12" w:tentative="1">
      <w:start w:val="1"/>
      <w:numFmt w:val="lowerRoman"/>
      <w:lvlText w:val="%3."/>
      <w:lvlJc w:val="right"/>
      <w:pPr>
        <w:tabs>
          <w:tab w:val="num" w:pos="2160"/>
        </w:tabs>
        <w:ind w:left="2160" w:hanging="180"/>
      </w:pPr>
    </w:lvl>
    <w:lvl w:ilvl="3" w:tplc="9CF2602E" w:tentative="1">
      <w:start w:val="1"/>
      <w:numFmt w:val="decimal"/>
      <w:lvlText w:val="%4."/>
      <w:lvlJc w:val="left"/>
      <w:pPr>
        <w:tabs>
          <w:tab w:val="num" w:pos="2880"/>
        </w:tabs>
        <w:ind w:left="2880" w:hanging="360"/>
      </w:pPr>
    </w:lvl>
    <w:lvl w:ilvl="4" w:tplc="45C02AEC" w:tentative="1">
      <w:start w:val="1"/>
      <w:numFmt w:val="lowerLetter"/>
      <w:lvlText w:val="%5."/>
      <w:lvlJc w:val="left"/>
      <w:pPr>
        <w:tabs>
          <w:tab w:val="num" w:pos="3600"/>
        </w:tabs>
        <w:ind w:left="3600" w:hanging="360"/>
      </w:pPr>
    </w:lvl>
    <w:lvl w:ilvl="5" w:tplc="EDF2DD00" w:tentative="1">
      <w:start w:val="1"/>
      <w:numFmt w:val="lowerRoman"/>
      <w:lvlText w:val="%6."/>
      <w:lvlJc w:val="right"/>
      <w:pPr>
        <w:tabs>
          <w:tab w:val="num" w:pos="4320"/>
        </w:tabs>
        <w:ind w:left="4320" w:hanging="180"/>
      </w:pPr>
    </w:lvl>
    <w:lvl w:ilvl="6" w:tplc="EAA66682" w:tentative="1">
      <w:start w:val="1"/>
      <w:numFmt w:val="decimal"/>
      <w:lvlText w:val="%7."/>
      <w:lvlJc w:val="left"/>
      <w:pPr>
        <w:tabs>
          <w:tab w:val="num" w:pos="5040"/>
        </w:tabs>
        <w:ind w:left="5040" w:hanging="360"/>
      </w:pPr>
    </w:lvl>
    <w:lvl w:ilvl="7" w:tplc="236AFC98" w:tentative="1">
      <w:start w:val="1"/>
      <w:numFmt w:val="lowerLetter"/>
      <w:lvlText w:val="%8."/>
      <w:lvlJc w:val="left"/>
      <w:pPr>
        <w:tabs>
          <w:tab w:val="num" w:pos="5760"/>
        </w:tabs>
        <w:ind w:left="5760" w:hanging="360"/>
      </w:pPr>
    </w:lvl>
    <w:lvl w:ilvl="8" w:tplc="F2CAB8A8" w:tentative="1">
      <w:start w:val="1"/>
      <w:numFmt w:val="lowerRoman"/>
      <w:lvlText w:val="%9."/>
      <w:lvlJc w:val="right"/>
      <w:pPr>
        <w:tabs>
          <w:tab w:val="num" w:pos="6480"/>
        </w:tabs>
        <w:ind w:left="6480" w:hanging="180"/>
      </w:pPr>
    </w:lvl>
  </w:abstractNum>
  <w:abstractNum w:abstractNumId="19" w15:restartNumberingAfterBreak="0">
    <w:nsid w:val="76A31707"/>
    <w:multiLevelType w:val="hybridMultilevel"/>
    <w:tmpl w:val="E5A0B01A"/>
    <w:lvl w:ilvl="0" w:tplc="687AA634">
      <w:start w:val="1"/>
      <w:numFmt w:val="lowerRoman"/>
      <w:lvlText w:val="%1)"/>
      <w:lvlJc w:val="left"/>
      <w:pPr>
        <w:ind w:left="1440" w:hanging="720"/>
      </w:pPr>
      <w:rPr>
        <w:rFonts w:ascii="Arial" w:eastAsia="Times New Roman" w:hAnsi="Arial" w:cs="Arial"/>
        <w:color w:val="auto"/>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85E0A6F"/>
    <w:multiLevelType w:val="hybridMultilevel"/>
    <w:tmpl w:val="8AC8A6A8"/>
    <w:lvl w:ilvl="0" w:tplc="F0E05640">
      <w:start w:val="1"/>
      <w:numFmt w:val="lowerLetter"/>
      <w:lvlText w:val="(%1)"/>
      <w:lvlJc w:val="left"/>
      <w:pPr>
        <w:tabs>
          <w:tab w:val="num" w:pos="2880"/>
        </w:tabs>
        <w:ind w:left="2880" w:hanging="360"/>
      </w:pPr>
      <w:rPr>
        <w:rFonts w:cs="Times New Roman" w:hint="eastAsia"/>
        <w:spacing w:val="0"/>
      </w:rPr>
    </w:lvl>
    <w:lvl w:ilvl="1" w:tplc="FFFFFFFF">
      <w:start w:val="1"/>
      <w:numFmt w:val="lowerLetter"/>
      <w:lvlText w:val="%2."/>
      <w:lvlJc w:val="left"/>
      <w:pPr>
        <w:tabs>
          <w:tab w:val="num" w:pos="2520"/>
        </w:tabs>
        <w:ind w:left="2520" w:hanging="360"/>
      </w:pPr>
      <w:rPr>
        <w:rFonts w:cs="Times New Roman"/>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num w:numId="1" w16cid:durableId="855651783">
    <w:abstractNumId w:val="18"/>
  </w:num>
  <w:num w:numId="2" w16cid:durableId="742802411">
    <w:abstractNumId w:val="13"/>
  </w:num>
  <w:num w:numId="3" w16cid:durableId="1131939204">
    <w:abstractNumId w:val="14"/>
  </w:num>
  <w:num w:numId="4" w16cid:durableId="748885289">
    <w:abstractNumId w:val="16"/>
  </w:num>
  <w:num w:numId="5" w16cid:durableId="825168043">
    <w:abstractNumId w:val="9"/>
  </w:num>
  <w:num w:numId="6" w16cid:durableId="627320207">
    <w:abstractNumId w:val="3"/>
  </w:num>
  <w:num w:numId="7" w16cid:durableId="2006086602">
    <w:abstractNumId w:val="0"/>
  </w:num>
  <w:num w:numId="8" w16cid:durableId="1714042273">
    <w:abstractNumId w:val="11"/>
    <w:lvlOverride w:ilvl="0">
      <w:lvl w:ilvl="0" w:tplc="DDE078C6">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03">
        <w:start w:val="1"/>
        <w:numFmt w:val="lowerRoman"/>
        <w:lvlText w:val="(%2)"/>
        <w:lvlJc w:val="left"/>
        <w:pPr>
          <w:tabs>
            <w:tab w:val="num" w:pos="1080"/>
          </w:tabs>
          <w:ind w:left="1080" w:hanging="720"/>
        </w:pPr>
        <w:rPr>
          <w:rFonts w:cs="Times New Roman" w:hint="eastAsia"/>
          <w:color w:val="0000FF"/>
          <w:spacing w:val="0"/>
          <w:u w:val="double"/>
        </w:rPr>
      </w:lvl>
    </w:lvlOverride>
    <w:lvlOverride w:ilvl="2">
      <w:lvl w:ilvl="2" w:tplc="08090005">
        <w:start w:val="1"/>
        <w:numFmt w:val="lowerLetter"/>
        <w:lvlText w:val="%3."/>
        <w:lvlJc w:val="left"/>
        <w:pPr>
          <w:tabs>
            <w:tab w:val="num" w:pos="1620"/>
          </w:tabs>
          <w:ind w:left="1620" w:hanging="360"/>
        </w:pPr>
        <w:rPr>
          <w:rFonts w:cs="Times New Roman" w:hint="eastAsia"/>
          <w:b w:val="0"/>
          <w:i w:val="0"/>
          <w:color w:val="0000FF"/>
          <w:spacing w:val="0"/>
          <w:u w:val="double"/>
        </w:rPr>
      </w:lvl>
    </w:lvlOverride>
    <w:lvlOverride w:ilvl="3">
      <w:lvl w:ilvl="3" w:tplc="08090001">
        <w:start w:val="1"/>
        <w:numFmt w:val="decimal"/>
        <w:lvlText w:val="%4."/>
        <w:lvlJc w:val="left"/>
        <w:pPr>
          <w:tabs>
            <w:tab w:val="num" w:pos="2160"/>
          </w:tabs>
          <w:ind w:left="2160" w:hanging="360"/>
        </w:pPr>
        <w:rPr>
          <w:rFonts w:cs="Times New Roman"/>
          <w:color w:val="0000FF"/>
          <w:spacing w:val="0"/>
          <w:u w:val="double"/>
        </w:rPr>
      </w:lvl>
    </w:lvlOverride>
    <w:lvlOverride w:ilvl="4">
      <w:lvl w:ilvl="4" w:tplc="08090003">
        <w:start w:val="1"/>
        <w:numFmt w:val="lowerLetter"/>
        <w:lvlText w:val="%5."/>
        <w:lvlJc w:val="left"/>
        <w:pPr>
          <w:tabs>
            <w:tab w:val="num" w:pos="2880"/>
          </w:tabs>
          <w:ind w:left="2880" w:hanging="360"/>
        </w:pPr>
        <w:rPr>
          <w:rFonts w:cs="Times New Roman"/>
          <w:color w:val="0000FF"/>
          <w:spacing w:val="0"/>
          <w:u w:val="double"/>
        </w:rPr>
      </w:lvl>
    </w:lvlOverride>
    <w:lvlOverride w:ilvl="5">
      <w:lvl w:ilvl="5" w:tplc="08090005">
        <w:start w:val="1"/>
        <w:numFmt w:val="lowerRoman"/>
        <w:lvlText w:val="%6."/>
        <w:lvlJc w:val="right"/>
        <w:pPr>
          <w:tabs>
            <w:tab w:val="num" w:pos="3600"/>
          </w:tabs>
          <w:ind w:left="3600" w:hanging="180"/>
        </w:pPr>
        <w:rPr>
          <w:rFonts w:cs="Times New Roman"/>
          <w:color w:val="0000FF"/>
          <w:spacing w:val="0"/>
          <w:u w:val="double"/>
        </w:rPr>
      </w:lvl>
    </w:lvlOverride>
    <w:lvlOverride w:ilvl="6">
      <w:lvl w:ilvl="6" w:tplc="08090001">
        <w:start w:val="1"/>
        <w:numFmt w:val="decimal"/>
        <w:lvlText w:val="%7."/>
        <w:lvlJc w:val="left"/>
        <w:pPr>
          <w:tabs>
            <w:tab w:val="num" w:pos="4320"/>
          </w:tabs>
          <w:ind w:left="4320" w:hanging="360"/>
        </w:pPr>
        <w:rPr>
          <w:rFonts w:cs="Times New Roman"/>
          <w:color w:val="0000FF"/>
          <w:spacing w:val="0"/>
          <w:u w:val="double"/>
        </w:rPr>
      </w:lvl>
    </w:lvlOverride>
    <w:lvlOverride w:ilvl="7">
      <w:lvl w:ilvl="7" w:tplc="08090003">
        <w:start w:val="1"/>
        <w:numFmt w:val="lowerLetter"/>
        <w:lvlText w:val="%8."/>
        <w:lvlJc w:val="left"/>
        <w:pPr>
          <w:tabs>
            <w:tab w:val="num" w:pos="5040"/>
          </w:tabs>
          <w:ind w:left="5040" w:hanging="360"/>
        </w:pPr>
        <w:rPr>
          <w:rFonts w:cs="Times New Roman"/>
          <w:color w:val="0000FF"/>
          <w:spacing w:val="0"/>
          <w:u w:val="double"/>
        </w:rPr>
      </w:lvl>
    </w:lvlOverride>
    <w:lvlOverride w:ilvl="8">
      <w:lvl w:ilvl="8" w:tplc="08090005">
        <w:start w:val="1"/>
        <w:numFmt w:val="lowerRoman"/>
        <w:lvlText w:val="%9."/>
        <w:lvlJc w:val="right"/>
        <w:pPr>
          <w:tabs>
            <w:tab w:val="num" w:pos="5760"/>
          </w:tabs>
          <w:ind w:left="5760" w:hanging="180"/>
        </w:pPr>
        <w:rPr>
          <w:rFonts w:cs="Times New Roman"/>
          <w:color w:val="0000FF"/>
          <w:spacing w:val="0"/>
          <w:u w:val="double"/>
        </w:rPr>
      </w:lvl>
    </w:lvlOverride>
  </w:num>
  <w:num w:numId="9" w16cid:durableId="965358990">
    <w:abstractNumId w:val="8"/>
    <w:lvlOverride w:ilvl="0">
      <w:lvl w:ilvl="0" w:tplc="54966168">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19">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809001B">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809000F">
        <w:start w:val="1"/>
        <w:numFmt w:val="decimal"/>
        <w:lvlText w:val="%4."/>
        <w:lvlJc w:val="left"/>
        <w:pPr>
          <w:tabs>
            <w:tab w:val="num" w:pos="2880"/>
          </w:tabs>
          <w:ind w:left="2880" w:hanging="360"/>
        </w:pPr>
        <w:rPr>
          <w:rFonts w:cs="Times New Roman"/>
          <w:color w:val="0000FF"/>
          <w:spacing w:val="0"/>
          <w:u w:val="double"/>
        </w:rPr>
      </w:lvl>
    </w:lvlOverride>
    <w:lvlOverride w:ilvl="4">
      <w:lvl w:ilvl="4" w:tplc="08090019">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809001B">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809000F">
        <w:start w:val="1"/>
        <w:numFmt w:val="decimal"/>
        <w:lvlText w:val="%7."/>
        <w:lvlJc w:val="left"/>
        <w:pPr>
          <w:tabs>
            <w:tab w:val="num" w:pos="5040"/>
          </w:tabs>
          <w:ind w:left="5040" w:hanging="360"/>
        </w:pPr>
        <w:rPr>
          <w:rFonts w:cs="Times New Roman"/>
          <w:color w:val="0000FF"/>
          <w:spacing w:val="0"/>
          <w:u w:val="double"/>
        </w:rPr>
      </w:lvl>
    </w:lvlOverride>
    <w:lvlOverride w:ilvl="7">
      <w:lvl w:ilvl="7" w:tplc="08090019">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809001B">
        <w:start w:val="1"/>
        <w:numFmt w:val="lowerRoman"/>
        <w:lvlText w:val="%9."/>
        <w:lvlJc w:val="right"/>
        <w:pPr>
          <w:tabs>
            <w:tab w:val="num" w:pos="6480"/>
          </w:tabs>
          <w:ind w:left="6480" w:hanging="180"/>
        </w:pPr>
        <w:rPr>
          <w:rFonts w:cs="Times New Roman"/>
          <w:color w:val="0000FF"/>
          <w:spacing w:val="0"/>
          <w:u w:val="double"/>
        </w:rPr>
      </w:lvl>
    </w:lvlOverride>
  </w:num>
  <w:num w:numId="10" w16cid:durableId="1335450982">
    <w:abstractNumId w:val="6"/>
    <w:lvlOverride w:ilvl="0">
      <w:lvl w:ilvl="0" w:tplc="A496AAD2">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FFFFFFFF">
        <w:start w:val="1"/>
        <w:numFmt w:val="lowerLetter"/>
        <w:lvlText w:val="%2."/>
        <w:lvlJc w:val="left"/>
        <w:pPr>
          <w:tabs>
            <w:tab w:val="num" w:pos="1440"/>
          </w:tabs>
          <w:ind w:left="1440" w:hanging="360"/>
        </w:pPr>
        <w:rPr>
          <w:rFonts w:cs="Times New Roman"/>
          <w:color w:val="0000FF"/>
          <w:spacing w:val="0"/>
          <w:u w:val="double"/>
        </w:rPr>
      </w:lvl>
    </w:lvlOverride>
    <w:lvlOverride w:ilvl="2">
      <w:lvl w:ilvl="2" w:tplc="FFFFFFFF">
        <w:start w:val="1"/>
        <w:numFmt w:val="lowerRoman"/>
        <w:lvlText w:val="%3."/>
        <w:lvlJc w:val="right"/>
        <w:pPr>
          <w:tabs>
            <w:tab w:val="num" w:pos="2160"/>
          </w:tabs>
          <w:ind w:left="2160" w:hanging="180"/>
        </w:pPr>
        <w:rPr>
          <w:rFonts w:cs="Times New Roman"/>
          <w:color w:val="0000FF"/>
          <w:spacing w:val="0"/>
          <w:u w:val="double"/>
        </w:rPr>
      </w:lvl>
    </w:lvlOverride>
    <w:lvlOverride w:ilvl="3">
      <w:lvl w:ilvl="3" w:tplc="FFFFFFFF">
        <w:start w:val="1"/>
        <w:numFmt w:val="decimal"/>
        <w:lvlText w:val="%4."/>
        <w:lvlJc w:val="left"/>
        <w:pPr>
          <w:tabs>
            <w:tab w:val="num" w:pos="2880"/>
          </w:tabs>
          <w:ind w:left="2880" w:hanging="360"/>
        </w:pPr>
        <w:rPr>
          <w:rFonts w:cs="Times New Roman"/>
          <w:color w:val="0000FF"/>
          <w:spacing w:val="0"/>
          <w:u w:val="double"/>
        </w:rPr>
      </w:lvl>
    </w:lvlOverride>
    <w:lvlOverride w:ilvl="4">
      <w:lvl w:ilvl="4" w:tplc="FFFFFFFF">
        <w:start w:val="1"/>
        <w:numFmt w:val="lowerLetter"/>
        <w:lvlText w:val="%5."/>
        <w:lvlJc w:val="left"/>
        <w:pPr>
          <w:tabs>
            <w:tab w:val="num" w:pos="3600"/>
          </w:tabs>
          <w:ind w:left="3600" w:hanging="360"/>
        </w:pPr>
        <w:rPr>
          <w:rFonts w:cs="Times New Roman"/>
          <w:color w:val="0000FF"/>
          <w:spacing w:val="0"/>
          <w:u w:val="double"/>
        </w:rPr>
      </w:lvl>
    </w:lvlOverride>
    <w:lvlOverride w:ilvl="5">
      <w:lvl w:ilvl="5" w:tplc="FFFFFFFF">
        <w:start w:val="1"/>
        <w:numFmt w:val="lowerRoman"/>
        <w:lvlText w:val="%6."/>
        <w:lvlJc w:val="right"/>
        <w:pPr>
          <w:tabs>
            <w:tab w:val="num" w:pos="4320"/>
          </w:tabs>
          <w:ind w:left="4320" w:hanging="180"/>
        </w:pPr>
        <w:rPr>
          <w:rFonts w:cs="Times New Roman"/>
          <w:color w:val="0000FF"/>
          <w:spacing w:val="0"/>
          <w:u w:val="double"/>
        </w:rPr>
      </w:lvl>
    </w:lvlOverride>
    <w:lvlOverride w:ilvl="6">
      <w:lvl w:ilvl="6" w:tplc="FFFFFFFF">
        <w:start w:val="1"/>
        <w:numFmt w:val="decimal"/>
        <w:lvlText w:val="%7."/>
        <w:lvlJc w:val="left"/>
        <w:pPr>
          <w:tabs>
            <w:tab w:val="num" w:pos="5040"/>
          </w:tabs>
          <w:ind w:left="5040" w:hanging="360"/>
        </w:pPr>
        <w:rPr>
          <w:rFonts w:cs="Times New Roman"/>
          <w:color w:val="0000FF"/>
          <w:spacing w:val="0"/>
          <w:u w:val="double"/>
        </w:rPr>
      </w:lvl>
    </w:lvlOverride>
    <w:lvlOverride w:ilvl="7">
      <w:lvl w:ilvl="7" w:tplc="FFFFFFFF">
        <w:start w:val="1"/>
        <w:numFmt w:val="lowerLetter"/>
        <w:lvlText w:val="%8."/>
        <w:lvlJc w:val="left"/>
        <w:pPr>
          <w:tabs>
            <w:tab w:val="num" w:pos="5760"/>
          </w:tabs>
          <w:ind w:left="5760" w:hanging="360"/>
        </w:pPr>
        <w:rPr>
          <w:rFonts w:cs="Times New Roman"/>
          <w:color w:val="0000FF"/>
          <w:spacing w:val="0"/>
          <w:u w:val="double"/>
        </w:rPr>
      </w:lvl>
    </w:lvlOverride>
    <w:lvlOverride w:ilvl="8">
      <w:lvl w:ilvl="8" w:tplc="FFFFFFFF">
        <w:start w:val="1"/>
        <w:numFmt w:val="lowerRoman"/>
        <w:lvlText w:val="%9."/>
        <w:lvlJc w:val="right"/>
        <w:pPr>
          <w:tabs>
            <w:tab w:val="num" w:pos="6480"/>
          </w:tabs>
          <w:ind w:left="6480" w:hanging="180"/>
        </w:pPr>
        <w:rPr>
          <w:rFonts w:cs="Times New Roman"/>
          <w:color w:val="0000FF"/>
          <w:spacing w:val="0"/>
          <w:u w:val="double"/>
        </w:rPr>
      </w:lvl>
    </w:lvlOverride>
  </w:num>
  <w:num w:numId="11" w16cid:durableId="1155610036">
    <w:abstractNumId w:val="4"/>
    <w:lvlOverride w:ilvl="0">
      <w:lvl w:ilvl="0" w:tplc="7D9E7D82">
        <w:start w:val="1"/>
        <w:numFmt w:val="lowerLetter"/>
        <w:lvlText w:val="(%1)"/>
        <w:lvlJc w:val="left"/>
        <w:pPr>
          <w:tabs>
            <w:tab w:val="num" w:pos="2880"/>
          </w:tabs>
          <w:ind w:left="2880" w:hanging="360"/>
        </w:pPr>
        <w:rPr>
          <w:rFonts w:cs="Times New Roman" w:hint="eastAsia"/>
          <w:color w:val="auto"/>
          <w:spacing w:val="0"/>
          <w:u w:val="none"/>
        </w:rPr>
      </w:lvl>
    </w:lvlOverride>
    <w:lvlOverride w:ilvl="1">
      <w:lvl w:ilvl="1" w:tplc="FFFFFFFF">
        <w:start w:val="1"/>
        <w:numFmt w:val="lowerLetter"/>
        <w:lvlText w:val="%2."/>
        <w:lvlJc w:val="left"/>
        <w:pPr>
          <w:tabs>
            <w:tab w:val="num" w:pos="1440"/>
          </w:tabs>
          <w:ind w:left="1440" w:hanging="360"/>
        </w:pPr>
        <w:rPr>
          <w:rFonts w:cs="Times New Roman"/>
          <w:color w:val="0000FF"/>
          <w:spacing w:val="0"/>
          <w:u w:val="double"/>
        </w:rPr>
      </w:lvl>
    </w:lvlOverride>
    <w:lvlOverride w:ilvl="2">
      <w:lvl w:ilvl="2" w:tplc="FFFFFFFF">
        <w:start w:val="1"/>
        <w:numFmt w:val="lowerRoman"/>
        <w:lvlText w:val="%3."/>
        <w:lvlJc w:val="right"/>
        <w:pPr>
          <w:tabs>
            <w:tab w:val="num" w:pos="2160"/>
          </w:tabs>
          <w:ind w:left="2160" w:hanging="180"/>
        </w:pPr>
        <w:rPr>
          <w:rFonts w:cs="Times New Roman"/>
          <w:color w:val="0000FF"/>
          <w:spacing w:val="0"/>
          <w:u w:val="double"/>
        </w:rPr>
      </w:lvl>
    </w:lvlOverride>
    <w:lvlOverride w:ilvl="3">
      <w:lvl w:ilvl="3" w:tplc="FFFFFFFF">
        <w:start w:val="1"/>
        <w:numFmt w:val="decimal"/>
        <w:lvlText w:val="%4."/>
        <w:lvlJc w:val="left"/>
        <w:pPr>
          <w:tabs>
            <w:tab w:val="num" w:pos="2880"/>
          </w:tabs>
          <w:ind w:left="2880" w:hanging="360"/>
        </w:pPr>
        <w:rPr>
          <w:rFonts w:cs="Times New Roman"/>
          <w:color w:val="0000FF"/>
          <w:spacing w:val="0"/>
          <w:u w:val="double"/>
        </w:rPr>
      </w:lvl>
    </w:lvlOverride>
    <w:lvlOverride w:ilvl="4">
      <w:lvl w:ilvl="4" w:tplc="FFFFFFFF">
        <w:start w:val="1"/>
        <w:numFmt w:val="lowerLetter"/>
        <w:lvlText w:val="%5."/>
        <w:lvlJc w:val="left"/>
        <w:pPr>
          <w:tabs>
            <w:tab w:val="num" w:pos="3600"/>
          </w:tabs>
          <w:ind w:left="3600" w:hanging="360"/>
        </w:pPr>
        <w:rPr>
          <w:rFonts w:cs="Times New Roman"/>
          <w:color w:val="0000FF"/>
          <w:spacing w:val="0"/>
          <w:u w:val="double"/>
        </w:rPr>
      </w:lvl>
    </w:lvlOverride>
    <w:lvlOverride w:ilvl="5">
      <w:lvl w:ilvl="5" w:tplc="FFFFFFFF">
        <w:start w:val="1"/>
        <w:numFmt w:val="lowerRoman"/>
        <w:lvlText w:val="%6."/>
        <w:lvlJc w:val="right"/>
        <w:pPr>
          <w:tabs>
            <w:tab w:val="num" w:pos="4320"/>
          </w:tabs>
          <w:ind w:left="4320" w:hanging="180"/>
        </w:pPr>
        <w:rPr>
          <w:rFonts w:cs="Times New Roman"/>
          <w:color w:val="0000FF"/>
          <w:spacing w:val="0"/>
          <w:u w:val="double"/>
        </w:rPr>
      </w:lvl>
    </w:lvlOverride>
    <w:lvlOverride w:ilvl="6">
      <w:lvl w:ilvl="6" w:tplc="FFFFFFFF">
        <w:start w:val="1"/>
        <w:numFmt w:val="decimal"/>
        <w:lvlText w:val="%7."/>
        <w:lvlJc w:val="left"/>
        <w:pPr>
          <w:tabs>
            <w:tab w:val="num" w:pos="5040"/>
          </w:tabs>
          <w:ind w:left="5040" w:hanging="360"/>
        </w:pPr>
        <w:rPr>
          <w:rFonts w:cs="Times New Roman"/>
          <w:color w:val="0000FF"/>
          <w:spacing w:val="0"/>
          <w:u w:val="double"/>
        </w:rPr>
      </w:lvl>
    </w:lvlOverride>
    <w:lvlOverride w:ilvl="7">
      <w:lvl w:ilvl="7" w:tplc="FFFFFFFF">
        <w:start w:val="1"/>
        <w:numFmt w:val="lowerLetter"/>
        <w:lvlText w:val="%8."/>
        <w:lvlJc w:val="left"/>
        <w:pPr>
          <w:tabs>
            <w:tab w:val="num" w:pos="5760"/>
          </w:tabs>
          <w:ind w:left="5760" w:hanging="360"/>
        </w:pPr>
        <w:rPr>
          <w:rFonts w:cs="Times New Roman"/>
          <w:color w:val="0000FF"/>
          <w:spacing w:val="0"/>
          <w:u w:val="double"/>
        </w:rPr>
      </w:lvl>
    </w:lvlOverride>
    <w:lvlOverride w:ilvl="8">
      <w:lvl w:ilvl="8" w:tplc="FFFFFFFF">
        <w:start w:val="1"/>
        <w:numFmt w:val="lowerRoman"/>
        <w:lvlText w:val="%9."/>
        <w:lvlJc w:val="right"/>
        <w:pPr>
          <w:tabs>
            <w:tab w:val="num" w:pos="6480"/>
          </w:tabs>
          <w:ind w:left="6480" w:hanging="180"/>
        </w:pPr>
        <w:rPr>
          <w:rFonts w:cs="Times New Roman"/>
          <w:color w:val="0000FF"/>
          <w:spacing w:val="0"/>
          <w:u w:val="double"/>
        </w:rPr>
      </w:lvl>
    </w:lvlOverride>
  </w:num>
  <w:num w:numId="12" w16cid:durableId="628558358">
    <w:abstractNumId w:val="1"/>
    <w:lvlOverride w:ilvl="0">
      <w:lvl w:ilvl="0" w:tplc="B41E7876">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FFFFFFFF">
        <w:start w:val="1"/>
        <w:numFmt w:val="lowerLetter"/>
        <w:lvlText w:val="%5."/>
        <w:lvlJc w:val="left"/>
        <w:pPr>
          <w:tabs>
            <w:tab w:val="num" w:pos="2880"/>
          </w:tabs>
          <w:ind w:left="2880" w:hanging="360"/>
        </w:pPr>
        <w:rPr>
          <w:rFonts w:cs="Times New Roman"/>
          <w:color w:val="0000FF"/>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13" w16cid:durableId="533730507">
    <w:abstractNumId w:val="5"/>
    <w:lvlOverride w:ilvl="0">
      <w:lvl w:ilvl="0" w:tplc="10C84350">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03">
        <w:start w:val="1"/>
        <w:numFmt w:val="lowerLetter"/>
        <w:lvlText w:val="%2."/>
        <w:lvlJc w:val="left"/>
        <w:pPr>
          <w:tabs>
            <w:tab w:val="num" w:pos="720"/>
          </w:tabs>
          <w:ind w:left="720" w:hanging="360"/>
        </w:pPr>
        <w:rPr>
          <w:rFonts w:cs="Times New Roman"/>
          <w:color w:val="0000FF"/>
          <w:spacing w:val="0"/>
          <w:u w:val="double"/>
        </w:rPr>
      </w:lvl>
    </w:lvlOverride>
    <w:lvlOverride w:ilvl="2">
      <w:lvl w:ilvl="2" w:tplc="08090005">
        <w:start w:val="1"/>
        <w:numFmt w:val="lowerRoman"/>
        <w:lvlText w:val="%3."/>
        <w:lvlJc w:val="right"/>
        <w:pPr>
          <w:tabs>
            <w:tab w:val="num" w:pos="1440"/>
          </w:tabs>
          <w:ind w:left="1440" w:hanging="180"/>
        </w:pPr>
        <w:rPr>
          <w:rFonts w:cs="Times New Roman"/>
          <w:color w:val="0000FF"/>
          <w:spacing w:val="0"/>
          <w:u w:val="double"/>
        </w:rPr>
      </w:lvl>
    </w:lvlOverride>
    <w:lvlOverride w:ilvl="3">
      <w:lvl w:ilvl="3" w:tplc="08090001">
        <w:start w:val="1"/>
        <w:numFmt w:val="decimal"/>
        <w:lvlText w:val="%4."/>
        <w:lvlJc w:val="left"/>
        <w:pPr>
          <w:tabs>
            <w:tab w:val="num" w:pos="2160"/>
          </w:tabs>
          <w:ind w:left="2160" w:hanging="360"/>
        </w:pPr>
        <w:rPr>
          <w:rFonts w:cs="Times New Roman"/>
          <w:color w:val="0000FF"/>
          <w:spacing w:val="0"/>
          <w:u w:val="double"/>
        </w:rPr>
      </w:lvl>
    </w:lvlOverride>
    <w:lvlOverride w:ilvl="4">
      <w:lvl w:ilvl="4" w:tplc="DD48BA1C">
        <w:start w:val="1"/>
        <w:numFmt w:val="lowerLetter"/>
        <w:lvlText w:val="(%5)"/>
        <w:lvlJc w:val="left"/>
        <w:pPr>
          <w:tabs>
            <w:tab w:val="num" w:pos="2880"/>
          </w:tabs>
          <w:ind w:left="2880" w:hanging="360"/>
        </w:pPr>
        <w:rPr>
          <w:rFonts w:cs="Times New Roman" w:hint="eastAsia"/>
          <w:b w:val="0"/>
          <w:i w:val="0"/>
          <w:color w:val="auto"/>
          <w:spacing w:val="0"/>
          <w:u w:val="none"/>
        </w:rPr>
      </w:lvl>
    </w:lvlOverride>
    <w:lvlOverride w:ilvl="5">
      <w:lvl w:ilvl="5" w:tplc="08090005">
        <w:start w:val="1"/>
        <w:numFmt w:val="lowerRoman"/>
        <w:lvlText w:val="%6."/>
        <w:lvlJc w:val="right"/>
        <w:pPr>
          <w:tabs>
            <w:tab w:val="num" w:pos="3600"/>
          </w:tabs>
          <w:ind w:left="3600" w:hanging="180"/>
        </w:pPr>
        <w:rPr>
          <w:rFonts w:cs="Times New Roman"/>
          <w:color w:val="0000FF"/>
          <w:spacing w:val="0"/>
          <w:u w:val="double"/>
        </w:rPr>
      </w:lvl>
    </w:lvlOverride>
    <w:lvlOverride w:ilvl="6">
      <w:lvl w:ilvl="6" w:tplc="08090001">
        <w:start w:val="1"/>
        <w:numFmt w:val="decimal"/>
        <w:lvlText w:val="%7."/>
        <w:lvlJc w:val="left"/>
        <w:pPr>
          <w:tabs>
            <w:tab w:val="num" w:pos="4320"/>
          </w:tabs>
          <w:ind w:left="4320" w:hanging="360"/>
        </w:pPr>
        <w:rPr>
          <w:rFonts w:cs="Times New Roman"/>
          <w:color w:val="0000FF"/>
          <w:spacing w:val="0"/>
          <w:u w:val="double"/>
        </w:rPr>
      </w:lvl>
    </w:lvlOverride>
    <w:lvlOverride w:ilvl="7">
      <w:lvl w:ilvl="7" w:tplc="08090003">
        <w:start w:val="1"/>
        <w:numFmt w:val="lowerLetter"/>
        <w:lvlText w:val="%8."/>
        <w:lvlJc w:val="left"/>
        <w:pPr>
          <w:tabs>
            <w:tab w:val="num" w:pos="5040"/>
          </w:tabs>
          <w:ind w:left="5040" w:hanging="360"/>
        </w:pPr>
        <w:rPr>
          <w:rFonts w:cs="Times New Roman"/>
          <w:color w:val="0000FF"/>
          <w:spacing w:val="0"/>
          <w:u w:val="double"/>
        </w:rPr>
      </w:lvl>
    </w:lvlOverride>
    <w:lvlOverride w:ilvl="8">
      <w:lvl w:ilvl="8" w:tplc="08090005">
        <w:start w:val="1"/>
        <w:numFmt w:val="lowerRoman"/>
        <w:lvlText w:val="%9."/>
        <w:lvlJc w:val="right"/>
        <w:pPr>
          <w:tabs>
            <w:tab w:val="num" w:pos="5760"/>
          </w:tabs>
          <w:ind w:left="5760" w:hanging="180"/>
        </w:pPr>
        <w:rPr>
          <w:rFonts w:cs="Times New Roman"/>
          <w:color w:val="0000FF"/>
          <w:spacing w:val="0"/>
          <w:u w:val="double"/>
        </w:rPr>
      </w:lvl>
    </w:lvlOverride>
  </w:num>
  <w:num w:numId="14" w16cid:durableId="1710759608">
    <w:abstractNumId w:val="20"/>
    <w:lvlOverride w:ilvl="0">
      <w:lvl w:ilvl="0" w:tplc="F0E05640">
        <w:start w:val="1"/>
        <w:numFmt w:val="lowerLetter"/>
        <w:lvlText w:val="(%1)"/>
        <w:lvlJc w:val="left"/>
        <w:pPr>
          <w:tabs>
            <w:tab w:val="num" w:pos="2880"/>
          </w:tabs>
          <w:ind w:left="2880" w:hanging="360"/>
        </w:pPr>
        <w:rPr>
          <w:rFonts w:cs="Times New Roman" w:hint="eastAsia"/>
          <w:color w:val="auto"/>
          <w:spacing w:val="0"/>
          <w:u w:val="none"/>
        </w:rPr>
      </w:lvl>
    </w:lvlOverride>
    <w:lvlOverride w:ilvl="1">
      <w:lvl w:ilvl="1" w:tplc="FFFFFFFF">
        <w:start w:val="1"/>
        <w:numFmt w:val="lowerLetter"/>
        <w:lvlText w:val="%2."/>
        <w:lvlJc w:val="left"/>
        <w:pPr>
          <w:tabs>
            <w:tab w:val="num" w:pos="2520"/>
          </w:tabs>
          <w:ind w:left="2520" w:hanging="360"/>
        </w:pPr>
        <w:rPr>
          <w:rFonts w:cs="Times New Roman"/>
          <w:color w:val="0000FF"/>
          <w:spacing w:val="0"/>
          <w:u w:val="doubl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5" w16cid:durableId="2052921398">
    <w:abstractNumId w:val="17"/>
    <w:lvlOverride w:ilvl="0">
      <w:lvl w:ilvl="0" w:tplc="3B0E19D4">
        <w:start w:val="1"/>
        <w:numFmt w:val="lowerRoman"/>
        <w:lvlText w:val="(%1)"/>
        <w:lvlJc w:val="left"/>
        <w:pPr>
          <w:tabs>
            <w:tab w:val="num" w:pos="711"/>
          </w:tabs>
          <w:ind w:left="711" w:hanging="720"/>
        </w:pPr>
        <w:rPr>
          <w:rFonts w:ascii="Arial" w:hAnsi="Arial" w:cs="Times New Roman" w:hint="default"/>
          <w:color w:val="auto"/>
          <w:spacing w:val="0"/>
          <w:u w:val="none"/>
        </w:rPr>
      </w:lvl>
    </w:lvlOverride>
    <w:lvlOverride w:ilvl="1">
      <w:lvl w:ilvl="1" w:tplc="63788E28">
        <w:start w:val="1"/>
        <w:numFmt w:val="lowerLetter"/>
        <w:lvlText w:val="%2."/>
        <w:lvlJc w:val="left"/>
        <w:pPr>
          <w:tabs>
            <w:tab w:val="num" w:pos="1071"/>
          </w:tabs>
          <w:ind w:left="1071" w:hanging="360"/>
        </w:pPr>
        <w:rPr>
          <w:rFonts w:cs="Times New Roman"/>
          <w:color w:val="0000FF"/>
          <w:spacing w:val="0"/>
          <w:u w:val="double"/>
        </w:rPr>
      </w:lvl>
    </w:lvlOverride>
    <w:lvlOverride w:ilvl="2">
      <w:lvl w:ilvl="2" w:tplc="61F699E0">
        <w:start w:val="1"/>
        <w:numFmt w:val="lowerRoman"/>
        <w:lvlText w:val="%3."/>
        <w:lvlJc w:val="right"/>
        <w:pPr>
          <w:tabs>
            <w:tab w:val="num" w:pos="1791"/>
          </w:tabs>
          <w:ind w:left="1791" w:hanging="180"/>
        </w:pPr>
        <w:rPr>
          <w:rFonts w:cs="Times New Roman"/>
          <w:color w:val="0000FF"/>
          <w:spacing w:val="0"/>
          <w:u w:val="double"/>
        </w:rPr>
      </w:lvl>
    </w:lvlOverride>
    <w:lvlOverride w:ilvl="3">
      <w:lvl w:ilvl="3" w:tplc="0809000F">
        <w:start w:val="1"/>
        <w:numFmt w:val="decimal"/>
        <w:lvlText w:val="%4."/>
        <w:lvlJc w:val="left"/>
        <w:pPr>
          <w:tabs>
            <w:tab w:val="num" w:pos="2511"/>
          </w:tabs>
          <w:ind w:left="2511" w:hanging="360"/>
        </w:pPr>
        <w:rPr>
          <w:rFonts w:cs="Times New Roman"/>
          <w:color w:val="0000FF"/>
          <w:spacing w:val="0"/>
          <w:u w:val="double"/>
        </w:rPr>
      </w:lvl>
    </w:lvlOverride>
    <w:lvlOverride w:ilvl="4">
      <w:lvl w:ilvl="4" w:tplc="08090019">
        <w:start w:val="1"/>
        <w:numFmt w:val="lowerLetter"/>
        <w:lvlText w:val="%5."/>
        <w:lvlJc w:val="left"/>
        <w:pPr>
          <w:tabs>
            <w:tab w:val="num" w:pos="3231"/>
          </w:tabs>
          <w:ind w:left="3231" w:hanging="360"/>
        </w:pPr>
        <w:rPr>
          <w:rFonts w:cs="Times New Roman"/>
          <w:color w:val="0000FF"/>
          <w:spacing w:val="0"/>
          <w:u w:val="double"/>
        </w:rPr>
      </w:lvl>
    </w:lvlOverride>
    <w:lvlOverride w:ilvl="5">
      <w:lvl w:ilvl="5" w:tplc="0809001B">
        <w:start w:val="1"/>
        <w:numFmt w:val="lowerRoman"/>
        <w:lvlText w:val="%6."/>
        <w:lvlJc w:val="right"/>
        <w:pPr>
          <w:tabs>
            <w:tab w:val="num" w:pos="3951"/>
          </w:tabs>
          <w:ind w:left="3951" w:hanging="180"/>
        </w:pPr>
        <w:rPr>
          <w:rFonts w:cs="Times New Roman"/>
          <w:color w:val="0000FF"/>
          <w:spacing w:val="0"/>
          <w:u w:val="double"/>
        </w:rPr>
      </w:lvl>
    </w:lvlOverride>
    <w:lvlOverride w:ilvl="6">
      <w:lvl w:ilvl="6" w:tplc="0809000F">
        <w:start w:val="1"/>
        <w:numFmt w:val="decimal"/>
        <w:lvlText w:val="%7."/>
        <w:lvlJc w:val="left"/>
        <w:pPr>
          <w:tabs>
            <w:tab w:val="num" w:pos="4671"/>
          </w:tabs>
          <w:ind w:left="4671" w:hanging="360"/>
        </w:pPr>
        <w:rPr>
          <w:rFonts w:cs="Times New Roman"/>
          <w:color w:val="0000FF"/>
          <w:spacing w:val="0"/>
          <w:u w:val="double"/>
        </w:rPr>
      </w:lvl>
    </w:lvlOverride>
    <w:lvlOverride w:ilvl="7">
      <w:lvl w:ilvl="7" w:tplc="08090019">
        <w:start w:val="1"/>
        <w:numFmt w:val="lowerLetter"/>
        <w:lvlText w:val="%8."/>
        <w:lvlJc w:val="left"/>
        <w:pPr>
          <w:tabs>
            <w:tab w:val="num" w:pos="5391"/>
          </w:tabs>
          <w:ind w:left="5391" w:hanging="360"/>
        </w:pPr>
        <w:rPr>
          <w:rFonts w:cs="Times New Roman"/>
          <w:color w:val="0000FF"/>
          <w:spacing w:val="0"/>
          <w:u w:val="double"/>
        </w:rPr>
      </w:lvl>
    </w:lvlOverride>
    <w:lvlOverride w:ilvl="8">
      <w:lvl w:ilvl="8" w:tplc="0809001B">
        <w:start w:val="1"/>
        <w:numFmt w:val="lowerRoman"/>
        <w:lvlText w:val="%9."/>
        <w:lvlJc w:val="right"/>
        <w:pPr>
          <w:tabs>
            <w:tab w:val="num" w:pos="6111"/>
          </w:tabs>
          <w:ind w:left="6111" w:hanging="180"/>
        </w:pPr>
        <w:rPr>
          <w:rFonts w:cs="Times New Roman"/>
          <w:color w:val="0000FF"/>
          <w:spacing w:val="0"/>
          <w:u w:val="double"/>
        </w:rPr>
      </w:lvl>
    </w:lvlOverride>
  </w:num>
  <w:num w:numId="16" w16cid:durableId="602957581">
    <w:abstractNumId w:val="10"/>
  </w:num>
  <w:num w:numId="17" w16cid:durableId="821116782">
    <w:abstractNumId w:val="7"/>
  </w:num>
  <w:num w:numId="18" w16cid:durableId="2118014967">
    <w:abstractNumId w:val="12"/>
  </w:num>
  <w:num w:numId="19" w16cid:durableId="1216551629">
    <w:abstractNumId w:val="19"/>
  </w:num>
  <w:num w:numId="20" w16cid:durableId="1885871181">
    <w:abstractNumId w:val="2"/>
  </w:num>
  <w:num w:numId="21" w16cid:durableId="1754086974">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72265851">
    <w:abstractNumId w:val="5"/>
  </w:num>
  <w:num w:numId="23" w16cid:durableId="441147934">
    <w:abstractNumId w:val="8"/>
  </w:num>
  <w:num w:numId="24" w16cid:durableId="58079723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33A"/>
    <w:rsid w:val="00020322"/>
    <w:rsid w:val="00020657"/>
    <w:rsid w:val="00021CB5"/>
    <w:rsid w:val="00023C60"/>
    <w:rsid w:val="00034180"/>
    <w:rsid w:val="00036693"/>
    <w:rsid w:val="00037817"/>
    <w:rsid w:val="00041E35"/>
    <w:rsid w:val="00043864"/>
    <w:rsid w:val="0004787D"/>
    <w:rsid w:val="00047C57"/>
    <w:rsid w:val="00051382"/>
    <w:rsid w:val="000529E7"/>
    <w:rsid w:val="00065F5B"/>
    <w:rsid w:val="00066927"/>
    <w:rsid w:val="000729DD"/>
    <w:rsid w:val="00073EF2"/>
    <w:rsid w:val="00075611"/>
    <w:rsid w:val="000778F7"/>
    <w:rsid w:val="000824E4"/>
    <w:rsid w:val="000861DB"/>
    <w:rsid w:val="00087432"/>
    <w:rsid w:val="0009030D"/>
    <w:rsid w:val="000910F3"/>
    <w:rsid w:val="000955FE"/>
    <w:rsid w:val="00095793"/>
    <w:rsid w:val="000A10C4"/>
    <w:rsid w:val="000A20D6"/>
    <w:rsid w:val="000B0C66"/>
    <w:rsid w:val="000B2064"/>
    <w:rsid w:val="000B491A"/>
    <w:rsid w:val="000B680A"/>
    <w:rsid w:val="000C2D76"/>
    <w:rsid w:val="000C3FA6"/>
    <w:rsid w:val="000C671D"/>
    <w:rsid w:val="000D3246"/>
    <w:rsid w:val="000E3941"/>
    <w:rsid w:val="000E6C8E"/>
    <w:rsid w:val="000F13AF"/>
    <w:rsid w:val="000F7DE5"/>
    <w:rsid w:val="00100867"/>
    <w:rsid w:val="001025B1"/>
    <w:rsid w:val="00105506"/>
    <w:rsid w:val="00107769"/>
    <w:rsid w:val="00107791"/>
    <w:rsid w:val="00117D79"/>
    <w:rsid w:val="001239F5"/>
    <w:rsid w:val="0012618D"/>
    <w:rsid w:val="00127D3C"/>
    <w:rsid w:val="00132E01"/>
    <w:rsid w:val="00133B0D"/>
    <w:rsid w:val="00142C9A"/>
    <w:rsid w:val="00146FEB"/>
    <w:rsid w:val="00156F47"/>
    <w:rsid w:val="00167302"/>
    <w:rsid w:val="00176D61"/>
    <w:rsid w:val="00177809"/>
    <w:rsid w:val="00181940"/>
    <w:rsid w:val="00187C24"/>
    <w:rsid w:val="001908DF"/>
    <w:rsid w:val="001914EB"/>
    <w:rsid w:val="00197145"/>
    <w:rsid w:val="001A0180"/>
    <w:rsid w:val="001A192B"/>
    <w:rsid w:val="001A4878"/>
    <w:rsid w:val="001A6DB1"/>
    <w:rsid w:val="001A73BB"/>
    <w:rsid w:val="001B4A7F"/>
    <w:rsid w:val="001B7B7A"/>
    <w:rsid w:val="001B7D1F"/>
    <w:rsid w:val="001C072C"/>
    <w:rsid w:val="001C23CE"/>
    <w:rsid w:val="001C383A"/>
    <w:rsid w:val="001C51D6"/>
    <w:rsid w:val="001D0842"/>
    <w:rsid w:val="001D12A9"/>
    <w:rsid w:val="001D35F2"/>
    <w:rsid w:val="001D469A"/>
    <w:rsid w:val="001D50B6"/>
    <w:rsid w:val="001D5535"/>
    <w:rsid w:val="001E675B"/>
    <w:rsid w:val="001E7204"/>
    <w:rsid w:val="001F11AC"/>
    <w:rsid w:val="001F2B9E"/>
    <w:rsid w:val="001F323F"/>
    <w:rsid w:val="002001E8"/>
    <w:rsid w:val="00200BED"/>
    <w:rsid w:val="00202574"/>
    <w:rsid w:val="00202618"/>
    <w:rsid w:val="00202AFE"/>
    <w:rsid w:val="00210281"/>
    <w:rsid w:val="0021115F"/>
    <w:rsid w:val="00212C5D"/>
    <w:rsid w:val="002168C3"/>
    <w:rsid w:val="00217CC8"/>
    <w:rsid w:val="00220F7C"/>
    <w:rsid w:val="002227E1"/>
    <w:rsid w:val="00223AD4"/>
    <w:rsid w:val="00227224"/>
    <w:rsid w:val="0022756D"/>
    <w:rsid w:val="0023186D"/>
    <w:rsid w:val="00232DF5"/>
    <w:rsid w:val="002350A4"/>
    <w:rsid w:val="0023519A"/>
    <w:rsid w:val="00235552"/>
    <w:rsid w:val="00242F90"/>
    <w:rsid w:val="0024471D"/>
    <w:rsid w:val="00246049"/>
    <w:rsid w:val="0025115F"/>
    <w:rsid w:val="002536C7"/>
    <w:rsid w:val="00260D2A"/>
    <w:rsid w:val="0026127D"/>
    <w:rsid w:val="00261EC4"/>
    <w:rsid w:val="00266215"/>
    <w:rsid w:val="00266963"/>
    <w:rsid w:val="00267A03"/>
    <w:rsid w:val="0027384D"/>
    <w:rsid w:val="00281554"/>
    <w:rsid w:val="002819B8"/>
    <w:rsid w:val="00292F56"/>
    <w:rsid w:val="00297AC4"/>
    <w:rsid w:val="002A2582"/>
    <w:rsid w:val="002A2870"/>
    <w:rsid w:val="002A41EB"/>
    <w:rsid w:val="002A4F33"/>
    <w:rsid w:val="002A74AC"/>
    <w:rsid w:val="002C027F"/>
    <w:rsid w:val="002C1830"/>
    <w:rsid w:val="002D20F0"/>
    <w:rsid w:val="002E4641"/>
    <w:rsid w:val="002F0A0D"/>
    <w:rsid w:val="002F0ACD"/>
    <w:rsid w:val="002F51BB"/>
    <w:rsid w:val="002F747C"/>
    <w:rsid w:val="0030099F"/>
    <w:rsid w:val="00301E07"/>
    <w:rsid w:val="00310C41"/>
    <w:rsid w:val="00310EB1"/>
    <w:rsid w:val="0031499A"/>
    <w:rsid w:val="003242E1"/>
    <w:rsid w:val="003309FF"/>
    <w:rsid w:val="00331A09"/>
    <w:rsid w:val="003373F0"/>
    <w:rsid w:val="00340FD0"/>
    <w:rsid w:val="00340FE2"/>
    <w:rsid w:val="00350F8C"/>
    <w:rsid w:val="00351B92"/>
    <w:rsid w:val="00353CB2"/>
    <w:rsid w:val="00364DF5"/>
    <w:rsid w:val="00364F61"/>
    <w:rsid w:val="003656FE"/>
    <w:rsid w:val="00370A81"/>
    <w:rsid w:val="0037142B"/>
    <w:rsid w:val="00373554"/>
    <w:rsid w:val="003746A5"/>
    <w:rsid w:val="0037687F"/>
    <w:rsid w:val="00381702"/>
    <w:rsid w:val="00383B10"/>
    <w:rsid w:val="00385A0A"/>
    <w:rsid w:val="00387BE9"/>
    <w:rsid w:val="0039168D"/>
    <w:rsid w:val="00392FA9"/>
    <w:rsid w:val="003A2B00"/>
    <w:rsid w:val="003A3D54"/>
    <w:rsid w:val="003A654A"/>
    <w:rsid w:val="003B4D95"/>
    <w:rsid w:val="003B52E5"/>
    <w:rsid w:val="003B66CA"/>
    <w:rsid w:val="003C7292"/>
    <w:rsid w:val="003D213E"/>
    <w:rsid w:val="003D2D57"/>
    <w:rsid w:val="003D2DFE"/>
    <w:rsid w:val="003D4555"/>
    <w:rsid w:val="003D6FEA"/>
    <w:rsid w:val="003D7927"/>
    <w:rsid w:val="003E023F"/>
    <w:rsid w:val="003E12CD"/>
    <w:rsid w:val="003E6203"/>
    <w:rsid w:val="004011A4"/>
    <w:rsid w:val="004056FE"/>
    <w:rsid w:val="004137CF"/>
    <w:rsid w:val="00414951"/>
    <w:rsid w:val="00420EDA"/>
    <w:rsid w:val="0042247F"/>
    <w:rsid w:val="00424894"/>
    <w:rsid w:val="00434891"/>
    <w:rsid w:val="00435FAF"/>
    <w:rsid w:val="0044072A"/>
    <w:rsid w:val="00442842"/>
    <w:rsid w:val="00452130"/>
    <w:rsid w:val="00455CAC"/>
    <w:rsid w:val="004569B5"/>
    <w:rsid w:val="0046488A"/>
    <w:rsid w:val="004671BB"/>
    <w:rsid w:val="00471D65"/>
    <w:rsid w:val="00473C9C"/>
    <w:rsid w:val="004751B2"/>
    <w:rsid w:val="00480607"/>
    <w:rsid w:val="00483057"/>
    <w:rsid w:val="004837F1"/>
    <w:rsid w:val="00490384"/>
    <w:rsid w:val="00492D45"/>
    <w:rsid w:val="004978A7"/>
    <w:rsid w:val="004A0BB1"/>
    <w:rsid w:val="004A19E3"/>
    <w:rsid w:val="004A2832"/>
    <w:rsid w:val="004A359E"/>
    <w:rsid w:val="004A4C1E"/>
    <w:rsid w:val="004A7089"/>
    <w:rsid w:val="004B2099"/>
    <w:rsid w:val="004B6349"/>
    <w:rsid w:val="004B6DC6"/>
    <w:rsid w:val="004C3941"/>
    <w:rsid w:val="004C44A2"/>
    <w:rsid w:val="004C758F"/>
    <w:rsid w:val="004D2461"/>
    <w:rsid w:val="004E17E1"/>
    <w:rsid w:val="004E4AE6"/>
    <w:rsid w:val="004E4FE2"/>
    <w:rsid w:val="004E5238"/>
    <w:rsid w:val="004F3DAF"/>
    <w:rsid w:val="00502F61"/>
    <w:rsid w:val="0051099B"/>
    <w:rsid w:val="005110F8"/>
    <w:rsid w:val="00514BE3"/>
    <w:rsid w:val="00516A23"/>
    <w:rsid w:val="00516DAB"/>
    <w:rsid w:val="00521E6C"/>
    <w:rsid w:val="00522411"/>
    <w:rsid w:val="00522722"/>
    <w:rsid w:val="005266C8"/>
    <w:rsid w:val="005273AB"/>
    <w:rsid w:val="00530013"/>
    <w:rsid w:val="005426AE"/>
    <w:rsid w:val="00544C24"/>
    <w:rsid w:val="0055452B"/>
    <w:rsid w:val="005609F6"/>
    <w:rsid w:val="0056614A"/>
    <w:rsid w:val="00570047"/>
    <w:rsid w:val="00572908"/>
    <w:rsid w:val="005762CD"/>
    <w:rsid w:val="00593A05"/>
    <w:rsid w:val="00595143"/>
    <w:rsid w:val="005A0D41"/>
    <w:rsid w:val="005A1647"/>
    <w:rsid w:val="005A489B"/>
    <w:rsid w:val="005B3548"/>
    <w:rsid w:val="005B6170"/>
    <w:rsid w:val="005C2B78"/>
    <w:rsid w:val="005D355F"/>
    <w:rsid w:val="005E188F"/>
    <w:rsid w:val="005E21D4"/>
    <w:rsid w:val="005F0B73"/>
    <w:rsid w:val="005F1C29"/>
    <w:rsid w:val="00601824"/>
    <w:rsid w:val="00604FD5"/>
    <w:rsid w:val="00607D41"/>
    <w:rsid w:val="00611537"/>
    <w:rsid w:val="00611CDA"/>
    <w:rsid w:val="0061716E"/>
    <w:rsid w:val="00620BF2"/>
    <w:rsid w:val="00620D80"/>
    <w:rsid w:val="0063144E"/>
    <w:rsid w:val="00637AA8"/>
    <w:rsid w:val="006403FC"/>
    <w:rsid w:val="00641D3D"/>
    <w:rsid w:val="00644D05"/>
    <w:rsid w:val="00644D74"/>
    <w:rsid w:val="00652AF7"/>
    <w:rsid w:val="006610D8"/>
    <w:rsid w:val="006642A8"/>
    <w:rsid w:val="00665D8D"/>
    <w:rsid w:val="00667C1D"/>
    <w:rsid w:val="00670A9E"/>
    <w:rsid w:val="006771CB"/>
    <w:rsid w:val="0068018E"/>
    <w:rsid w:val="00684D1D"/>
    <w:rsid w:val="0068515F"/>
    <w:rsid w:val="00686F15"/>
    <w:rsid w:val="006A3AE3"/>
    <w:rsid w:val="006A6225"/>
    <w:rsid w:val="006A7765"/>
    <w:rsid w:val="006B1ED5"/>
    <w:rsid w:val="006B5559"/>
    <w:rsid w:val="006B5DE2"/>
    <w:rsid w:val="006B7F8B"/>
    <w:rsid w:val="006C1827"/>
    <w:rsid w:val="006C359E"/>
    <w:rsid w:val="006C63FB"/>
    <w:rsid w:val="006D4750"/>
    <w:rsid w:val="006D4C04"/>
    <w:rsid w:val="006E5BEA"/>
    <w:rsid w:val="006E7DE5"/>
    <w:rsid w:val="006F1762"/>
    <w:rsid w:val="006F20AF"/>
    <w:rsid w:val="006F213D"/>
    <w:rsid w:val="006F27C6"/>
    <w:rsid w:val="006F2A0B"/>
    <w:rsid w:val="006F441C"/>
    <w:rsid w:val="006F4BC0"/>
    <w:rsid w:val="006F51EC"/>
    <w:rsid w:val="006F71F4"/>
    <w:rsid w:val="00702950"/>
    <w:rsid w:val="00704ED4"/>
    <w:rsid w:val="00710181"/>
    <w:rsid w:val="00710EE6"/>
    <w:rsid w:val="00711C52"/>
    <w:rsid w:val="00711CE9"/>
    <w:rsid w:val="00714FB6"/>
    <w:rsid w:val="007256F5"/>
    <w:rsid w:val="00730FDE"/>
    <w:rsid w:val="00731830"/>
    <w:rsid w:val="00733464"/>
    <w:rsid w:val="00737DA8"/>
    <w:rsid w:val="00741651"/>
    <w:rsid w:val="0074380D"/>
    <w:rsid w:val="00745B58"/>
    <w:rsid w:val="00750239"/>
    <w:rsid w:val="00751412"/>
    <w:rsid w:val="00751C08"/>
    <w:rsid w:val="007524E0"/>
    <w:rsid w:val="0075268D"/>
    <w:rsid w:val="007529E3"/>
    <w:rsid w:val="0076135E"/>
    <w:rsid w:val="007618DD"/>
    <w:rsid w:val="00762991"/>
    <w:rsid w:val="007645D7"/>
    <w:rsid w:val="00771A94"/>
    <w:rsid w:val="00774C67"/>
    <w:rsid w:val="00775AA3"/>
    <w:rsid w:val="007809C3"/>
    <w:rsid w:val="0078456F"/>
    <w:rsid w:val="00786592"/>
    <w:rsid w:val="00790572"/>
    <w:rsid w:val="007905EA"/>
    <w:rsid w:val="00793A3B"/>
    <w:rsid w:val="00796FC7"/>
    <w:rsid w:val="007A0418"/>
    <w:rsid w:val="007A2D14"/>
    <w:rsid w:val="007A4ADD"/>
    <w:rsid w:val="007A54E4"/>
    <w:rsid w:val="007B2DE6"/>
    <w:rsid w:val="007C00C9"/>
    <w:rsid w:val="007C270A"/>
    <w:rsid w:val="007C606D"/>
    <w:rsid w:val="007C6944"/>
    <w:rsid w:val="007D0CAD"/>
    <w:rsid w:val="007D54EE"/>
    <w:rsid w:val="007E3661"/>
    <w:rsid w:val="007E39CE"/>
    <w:rsid w:val="007E7A5F"/>
    <w:rsid w:val="007F073C"/>
    <w:rsid w:val="007F6B42"/>
    <w:rsid w:val="00800920"/>
    <w:rsid w:val="008022C2"/>
    <w:rsid w:val="00805D1C"/>
    <w:rsid w:val="008111BE"/>
    <w:rsid w:val="008115F6"/>
    <w:rsid w:val="00816665"/>
    <w:rsid w:val="00816C02"/>
    <w:rsid w:val="0082014B"/>
    <w:rsid w:val="008219DD"/>
    <w:rsid w:val="00823634"/>
    <w:rsid w:val="00824498"/>
    <w:rsid w:val="0082487B"/>
    <w:rsid w:val="00824AE1"/>
    <w:rsid w:val="0082524E"/>
    <w:rsid w:val="008258C5"/>
    <w:rsid w:val="0084033A"/>
    <w:rsid w:val="00840DAF"/>
    <w:rsid w:val="00841565"/>
    <w:rsid w:val="0084589A"/>
    <w:rsid w:val="008464C9"/>
    <w:rsid w:val="00853348"/>
    <w:rsid w:val="008609F0"/>
    <w:rsid w:val="00865AB2"/>
    <w:rsid w:val="00871481"/>
    <w:rsid w:val="00871CF7"/>
    <w:rsid w:val="008756A1"/>
    <w:rsid w:val="0089639B"/>
    <w:rsid w:val="00896A23"/>
    <w:rsid w:val="008A657D"/>
    <w:rsid w:val="008A6B0F"/>
    <w:rsid w:val="008A7A6D"/>
    <w:rsid w:val="008B0048"/>
    <w:rsid w:val="008B1E1B"/>
    <w:rsid w:val="008B48B6"/>
    <w:rsid w:val="008B6EB8"/>
    <w:rsid w:val="008C1B6D"/>
    <w:rsid w:val="008C2EB7"/>
    <w:rsid w:val="008C7FA8"/>
    <w:rsid w:val="008E022F"/>
    <w:rsid w:val="009021A9"/>
    <w:rsid w:val="00910453"/>
    <w:rsid w:val="009203CD"/>
    <w:rsid w:val="009205E0"/>
    <w:rsid w:val="00936B69"/>
    <w:rsid w:val="009409F1"/>
    <w:rsid w:val="00941740"/>
    <w:rsid w:val="00955479"/>
    <w:rsid w:val="00957B4D"/>
    <w:rsid w:val="00961333"/>
    <w:rsid w:val="0096273D"/>
    <w:rsid w:val="009644C9"/>
    <w:rsid w:val="00966021"/>
    <w:rsid w:val="00967595"/>
    <w:rsid w:val="00970099"/>
    <w:rsid w:val="00982786"/>
    <w:rsid w:val="00982E96"/>
    <w:rsid w:val="00983B2E"/>
    <w:rsid w:val="00987E27"/>
    <w:rsid w:val="009A3803"/>
    <w:rsid w:val="009A62F7"/>
    <w:rsid w:val="009A75BE"/>
    <w:rsid w:val="009B5870"/>
    <w:rsid w:val="009C19A9"/>
    <w:rsid w:val="009C73D4"/>
    <w:rsid w:val="009D3316"/>
    <w:rsid w:val="009D722A"/>
    <w:rsid w:val="009E1E32"/>
    <w:rsid w:val="009E2283"/>
    <w:rsid w:val="009E739A"/>
    <w:rsid w:val="009F0986"/>
    <w:rsid w:val="009F0A19"/>
    <w:rsid w:val="009F31EB"/>
    <w:rsid w:val="009F341F"/>
    <w:rsid w:val="00A075E9"/>
    <w:rsid w:val="00A102D0"/>
    <w:rsid w:val="00A105BF"/>
    <w:rsid w:val="00A10C7E"/>
    <w:rsid w:val="00A14B07"/>
    <w:rsid w:val="00A1500C"/>
    <w:rsid w:val="00A24908"/>
    <w:rsid w:val="00A25095"/>
    <w:rsid w:val="00A36DAB"/>
    <w:rsid w:val="00A4640A"/>
    <w:rsid w:val="00A473C0"/>
    <w:rsid w:val="00A474E1"/>
    <w:rsid w:val="00A47FD1"/>
    <w:rsid w:val="00A524A5"/>
    <w:rsid w:val="00A527A7"/>
    <w:rsid w:val="00A57EED"/>
    <w:rsid w:val="00A64DB1"/>
    <w:rsid w:val="00A72824"/>
    <w:rsid w:val="00A750EF"/>
    <w:rsid w:val="00A76709"/>
    <w:rsid w:val="00A8330C"/>
    <w:rsid w:val="00A85F01"/>
    <w:rsid w:val="00A86E90"/>
    <w:rsid w:val="00A90721"/>
    <w:rsid w:val="00AA0238"/>
    <w:rsid w:val="00AA6B95"/>
    <w:rsid w:val="00AB161F"/>
    <w:rsid w:val="00AB3FCA"/>
    <w:rsid w:val="00AC3464"/>
    <w:rsid w:val="00AD33DD"/>
    <w:rsid w:val="00AD633E"/>
    <w:rsid w:val="00AE088F"/>
    <w:rsid w:val="00AE0F60"/>
    <w:rsid w:val="00AE2946"/>
    <w:rsid w:val="00AE6DC5"/>
    <w:rsid w:val="00AF305B"/>
    <w:rsid w:val="00AF578E"/>
    <w:rsid w:val="00AF5AEE"/>
    <w:rsid w:val="00AF6E1B"/>
    <w:rsid w:val="00AF7B38"/>
    <w:rsid w:val="00B0009C"/>
    <w:rsid w:val="00B039FC"/>
    <w:rsid w:val="00B06529"/>
    <w:rsid w:val="00B11439"/>
    <w:rsid w:val="00B146A8"/>
    <w:rsid w:val="00B17A46"/>
    <w:rsid w:val="00B208DD"/>
    <w:rsid w:val="00B30659"/>
    <w:rsid w:val="00B333F4"/>
    <w:rsid w:val="00B3535B"/>
    <w:rsid w:val="00B36F71"/>
    <w:rsid w:val="00B37BD9"/>
    <w:rsid w:val="00B41131"/>
    <w:rsid w:val="00B425AB"/>
    <w:rsid w:val="00B47DC5"/>
    <w:rsid w:val="00B56E3F"/>
    <w:rsid w:val="00B626C1"/>
    <w:rsid w:val="00B7696E"/>
    <w:rsid w:val="00B81E4E"/>
    <w:rsid w:val="00B902F1"/>
    <w:rsid w:val="00B930E7"/>
    <w:rsid w:val="00B96B53"/>
    <w:rsid w:val="00B96E90"/>
    <w:rsid w:val="00BB0FBB"/>
    <w:rsid w:val="00BB2FAA"/>
    <w:rsid w:val="00BB5F80"/>
    <w:rsid w:val="00BC0FEE"/>
    <w:rsid w:val="00BC6E60"/>
    <w:rsid w:val="00BD0B7E"/>
    <w:rsid w:val="00BD1639"/>
    <w:rsid w:val="00BD269D"/>
    <w:rsid w:val="00BD2A36"/>
    <w:rsid w:val="00BD4625"/>
    <w:rsid w:val="00BD531E"/>
    <w:rsid w:val="00BE26F5"/>
    <w:rsid w:val="00BE38B8"/>
    <w:rsid w:val="00BF6CF2"/>
    <w:rsid w:val="00BF7224"/>
    <w:rsid w:val="00C00331"/>
    <w:rsid w:val="00C012C3"/>
    <w:rsid w:val="00C037BA"/>
    <w:rsid w:val="00C03F61"/>
    <w:rsid w:val="00C07A7B"/>
    <w:rsid w:val="00C14E4C"/>
    <w:rsid w:val="00C22FEA"/>
    <w:rsid w:val="00C330FC"/>
    <w:rsid w:val="00C34ED7"/>
    <w:rsid w:val="00C43D29"/>
    <w:rsid w:val="00C452C5"/>
    <w:rsid w:val="00C47B82"/>
    <w:rsid w:val="00C5125E"/>
    <w:rsid w:val="00C53F00"/>
    <w:rsid w:val="00C60DDE"/>
    <w:rsid w:val="00C662BE"/>
    <w:rsid w:val="00C72275"/>
    <w:rsid w:val="00C72BEE"/>
    <w:rsid w:val="00C751AC"/>
    <w:rsid w:val="00C77A28"/>
    <w:rsid w:val="00C80955"/>
    <w:rsid w:val="00C826AA"/>
    <w:rsid w:val="00C8500C"/>
    <w:rsid w:val="00C9146F"/>
    <w:rsid w:val="00CA1915"/>
    <w:rsid w:val="00CB2C0A"/>
    <w:rsid w:val="00CB4544"/>
    <w:rsid w:val="00CC25C0"/>
    <w:rsid w:val="00CC4070"/>
    <w:rsid w:val="00CC69D5"/>
    <w:rsid w:val="00CD025D"/>
    <w:rsid w:val="00CD1A03"/>
    <w:rsid w:val="00CD2C49"/>
    <w:rsid w:val="00CD7C2A"/>
    <w:rsid w:val="00CE3F50"/>
    <w:rsid w:val="00CE47DB"/>
    <w:rsid w:val="00CF5C12"/>
    <w:rsid w:val="00CF6FFC"/>
    <w:rsid w:val="00D00FF0"/>
    <w:rsid w:val="00D12368"/>
    <w:rsid w:val="00D157B2"/>
    <w:rsid w:val="00D15848"/>
    <w:rsid w:val="00D15DEC"/>
    <w:rsid w:val="00D16647"/>
    <w:rsid w:val="00D1772B"/>
    <w:rsid w:val="00D27C32"/>
    <w:rsid w:val="00D36E1D"/>
    <w:rsid w:val="00D4083A"/>
    <w:rsid w:val="00D41BAE"/>
    <w:rsid w:val="00D430A2"/>
    <w:rsid w:val="00D43CD9"/>
    <w:rsid w:val="00D442D5"/>
    <w:rsid w:val="00D472A1"/>
    <w:rsid w:val="00D50088"/>
    <w:rsid w:val="00D537D1"/>
    <w:rsid w:val="00D572CE"/>
    <w:rsid w:val="00D6155F"/>
    <w:rsid w:val="00D618BD"/>
    <w:rsid w:val="00D71847"/>
    <w:rsid w:val="00D720D4"/>
    <w:rsid w:val="00D802D6"/>
    <w:rsid w:val="00D8100C"/>
    <w:rsid w:val="00D867D5"/>
    <w:rsid w:val="00DA0654"/>
    <w:rsid w:val="00DA1A1D"/>
    <w:rsid w:val="00DA218F"/>
    <w:rsid w:val="00DA4463"/>
    <w:rsid w:val="00DA4710"/>
    <w:rsid w:val="00DB37F4"/>
    <w:rsid w:val="00DB3B73"/>
    <w:rsid w:val="00DD72D0"/>
    <w:rsid w:val="00DE1740"/>
    <w:rsid w:val="00DF0000"/>
    <w:rsid w:val="00DF0B39"/>
    <w:rsid w:val="00DF6BB1"/>
    <w:rsid w:val="00E028BA"/>
    <w:rsid w:val="00E0640E"/>
    <w:rsid w:val="00E10541"/>
    <w:rsid w:val="00E11886"/>
    <w:rsid w:val="00E2284F"/>
    <w:rsid w:val="00E326BE"/>
    <w:rsid w:val="00E44901"/>
    <w:rsid w:val="00E46861"/>
    <w:rsid w:val="00E518DC"/>
    <w:rsid w:val="00E62784"/>
    <w:rsid w:val="00E62B50"/>
    <w:rsid w:val="00E64327"/>
    <w:rsid w:val="00E71829"/>
    <w:rsid w:val="00E75EEA"/>
    <w:rsid w:val="00E76A34"/>
    <w:rsid w:val="00E77283"/>
    <w:rsid w:val="00E804E0"/>
    <w:rsid w:val="00E83812"/>
    <w:rsid w:val="00E85517"/>
    <w:rsid w:val="00E86B30"/>
    <w:rsid w:val="00E9361D"/>
    <w:rsid w:val="00E954AC"/>
    <w:rsid w:val="00EA1D6B"/>
    <w:rsid w:val="00EB0C90"/>
    <w:rsid w:val="00EB5BBA"/>
    <w:rsid w:val="00EB643E"/>
    <w:rsid w:val="00EC10B3"/>
    <w:rsid w:val="00EC4556"/>
    <w:rsid w:val="00EC55EB"/>
    <w:rsid w:val="00ED1625"/>
    <w:rsid w:val="00ED28F1"/>
    <w:rsid w:val="00EE0B11"/>
    <w:rsid w:val="00EE5F9A"/>
    <w:rsid w:val="00F01271"/>
    <w:rsid w:val="00F14DA8"/>
    <w:rsid w:val="00F17E74"/>
    <w:rsid w:val="00F26D7F"/>
    <w:rsid w:val="00F40D20"/>
    <w:rsid w:val="00F43FE6"/>
    <w:rsid w:val="00F45024"/>
    <w:rsid w:val="00F5053B"/>
    <w:rsid w:val="00F51640"/>
    <w:rsid w:val="00F51A67"/>
    <w:rsid w:val="00F523D3"/>
    <w:rsid w:val="00F5511D"/>
    <w:rsid w:val="00F62976"/>
    <w:rsid w:val="00F65FEE"/>
    <w:rsid w:val="00F71161"/>
    <w:rsid w:val="00F72092"/>
    <w:rsid w:val="00F75F6A"/>
    <w:rsid w:val="00F7743E"/>
    <w:rsid w:val="00F800E4"/>
    <w:rsid w:val="00F84779"/>
    <w:rsid w:val="00F8687D"/>
    <w:rsid w:val="00F90749"/>
    <w:rsid w:val="00FA00CA"/>
    <w:rsid w:val="00FB53AB"/>
    <w:rsid w:val="00FB7428"/>
    <w:rsid w:val="00FB7B4B"/>
    <w:rsid w:val="00FD1DBC"/>
    <w:rsid w:val="00FD2593"/>
    <w:rsid w:val="00FD4D3E"/>
    <w:rsid w:val="00FD5FC1"/>
    <w:rsid w:val="00FD7C26"/>
    <w:rsid w:val="00FE1AAF"/>
    <w:rsid w:val="00FE2E4D"/>
    <w:rsid w:val="00FE4D86"/>
    <w:rsid w:val="00FF2002"/>
    <w:rsid w:val="46451F6F"/>
    <w:rsid w:val="73BF8197"/>
    <w:rsid w:val="7DA8CA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63EF4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3"/>
      </w:numPr>
      <w:spacing w:before="240" w:after="240"/>
      <w:outlineLvl w:val="0"/>
    </w:pPr>
    <w:rPr>
      <w:b/>
      <w:kern w:val="28"/>
      <w:sz w:val="28"/>
    </w:rPr>
  </w:style>
  <w:style w:type="paragraph" w:styleId="Heading2">
    <w:name w:val="heading 2"/>
    <w:basedOn w:val="Normal"/>
    <w:next w:val="Heading3"/>
    <w:qFormat/>
    <w:pPr>
      <w:numPr>
        <w:ilvl w:val="1"/>
        <w:numId w:val="3"/>
      </w:numPr>
      <w:spacing w:before="120"/>
      <w:outlineLvl w:val="1"/>
    </w:pPr>
    <w:rPr>
      <w:b/>
      <w:i/>
      <w:sz w:val="24"/>
    </w:rPr>
  </w:style>
  <w:style w:type="paragraph" w:styleId="Heading3">
    <w:name w:val="heading 3"/>
    <w:basedOn w:val="Normal"/>
    <w:qFormat/>
    <w:rsid w:val="00B208DD"/>
    <w:pPr>
      <w:numPr>
        <w:ilvl w:val="2"/>
        <w:numId w:val="3"/>
      </w:numPr>
      <w:spacing w:before="60" w:after="60"/>
      <w:outlineLvl w:val="2"/>
    </w:pPr>
  </w:style>
  <w:style w:type="paragraph" w:styleId="Heading4">
    <w:name w:val="heading 4"/>
    <w:basedOn w:val="Normal"/>
    <w:next w:val="Normal"/>
    <w:qFormat/>
    <w:pPr>
      <w:keepNext/>
      <w:numPr>
        <w:ilvl w:val="3"/>
        <w:numId w:val="3"/>
      </w:numPr>
      <w:spacing w:before="60" w:after="60"/>
      <w:outlineLvl w:val="3"/>
    </w:pPr>
  </w:style>
  <w:style w:type="paragraph" w:styleId="Heading5">
    <w:name w:val="heading 5"/>
    <w:basedOn w:val="Normal"/>
    <w:next w:val="Normal"/>
    <w:link w:val="Heading5Char"/>
    <w:qFormat/>
    <w:pPr>
      <w:outlineLvl w:val="4"/>
    </w:pPr>
    <w:rPr>
      <w:b/>
      <w:sz w:val="28"/>
      <w:szCs w:val="24"/>
    </w:rPr>
  </w:style>
  <w:style w:type="paragraph" w:styleId="Heading6">
    <w:name w:val="heading 6"/>
    <w:basedOn w:val="Normal"/>
    <w:next w:val="Normal"/>
    <w:qFormat/>
    <w:pPr>
      <w:numPr>
        <w:numId w:val="1"/>
      </w:numPr>
      <w:spacing w:before="120"/>
      <w:ind w:left="1418" w:hanging="567"/>
      <w:outlineLvl w:val="5"/>
    </w:pPr>
  </w:style>
  <w:style w:type="paragraph" w:styleId="Heading7">
    <w:name w:val="heading 7"/>
    <w:basedOn w:val="Normal"/>
    <w:next w:val="Normal"/>
    <w:qFormat/>
    <w:pPr>
      <w:numPr>
        <w:ilvl w:val="6"/>
        <w:numId w:val="3"/>
      </w:numPr>
      <w:spacing w:before="240" w:after="60"/>
      <w:outlineLvl w:val="6"/>
    </w:pPr>
  </w:style>
  <w:style w:type="paragraph" w:styleId="Heading8">
    <w:name w:val="heading 8"/>
    <w:basedOn w:val="Normal"/>
    <w:next w:val="Normal"/>
    <w:qFormat/>
    <w:pPr>
      <w:numPr>
        <w:ilvl w:val="7"/>
        <w:numId w:val="3"/>
      </w:numPr>
      <w:spacing w:before="240" w:after="60"/>
      <w:outlineLvl w:val="7"/>
    </w:pPr>
    <w:rPr>
      <w:i/>
    </w:rPr>
  </w:style>
  <w:style w:type="paragraph" w:styleId="Heading9">
    <w:name w:val="heading 9"/>
    <w:basedOn w:val="Normal"/>
    <w:next w:val="Normal"/>
    <w:qFormat/>
    <w:pPr>
      <w:numPr>
        <w:ilvl w:val="8"/>
        <w:numId w:val="3"/>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character" w:styleId="Hyperlink">
    <w:name w:val="Hyperlink"/>
    <w:rPr>
      <w:color w:val="0000FF"/>
      <w:u w:val="single"/>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2"/>
      </w:numPr>
    </w:pPr>
  </w:style>
  <w:style w:type="paragraph" w:customStyle="1" w:styleId="CCCRIndexPart">
    <w:name w:val="CCCR Index Part"/>
    <w:basedOn w:val="Normal"/>
    <w:pPr>
      <w:spacing w:before="240"/>
    </w:pPr>
    <w:rPr>
      <w:b/>
      <w:sz w:val="24"/>
    </w:rPr>
  </w:style>
  <w:style w:type="paragraph" w:customStyle="1" w:styleId="CCCRIndex">
    <w:name w:val="CCCR Index"/>
    <w:basedOn w:val="Normal"/>
    <w:pPr>
      <w:spacing w:after="0"/>
    </w:pPr>
  </w:style>
  <w:style w:type="character" w:customStyle="1" w:styleId="DeltaViewInsertion">
    <w:name w:val="DeltaView Insertion"/>
    <w:rsid w:val="00711C52"/>
    <w:rPr>
      <w:color w:val="0000FF"/>
      <w:spacing w:val="0"/>
      <w:u w:val="double"/>
    </w:rPr>
  </w:style>
  <w:style w:type="paragraph" w:customStyle="1" w:styleId="Bullet1">
    <w:name w:val="Bullet 1"/>
    <w:basedOn w:val="BodyText"/>
    <w:qFormat/>
    <w:rsid w:val="00711C52"/>
    <w:pPr>
      <w:tabs>
        <w:tab w:val="num" w:pos="720"/>
        <w:tab w:val="num" w:pos="2286"/>
      </w:tabs>
      <w:autoSpaceDE w:val="0"/>
      <w:autoSpaceDN w:val="0"/>
      <w:adjustRightInd w:val="0"/>
      <w:spacing w:after="0"/>
      <w:ind w:left="714" w:hanging="357"/>
      <w:jc w:val="both"/>
    </w:pPr>
    <w:rPr>
      <w:rFonts w:ascii="Times New Roman" w:hAnsi="Times New Roman"/>
      <w:sz w:val="22"/>
      <w:lang w:eastAsia="en-GB"/>
    </w:rPr>
  </w:style>
  <w:style w:type="paragraph" w:customStyle="1" w:styleId="Test">
    <w:name w:val="Test"/>
    <w:basedOn w:val="BodyText"/>
    <w:rsid w:val="00711C52"/>
    <w:pPr>
      <w:tabs>
        <w:tab w:val="left" w:pos="794"/>
        <w:tab w:val="left" w:pos="1021"/>
      </w:tabs>
      <w:autoSpaceDE w:val="0"/>
      <w:autoSpaceDN w:val="0"/>
      <w:adjustRightInd w:val="0"/>
      <w:spacing w:after="0"/>
      <w:ind w:left="1021" w:hanging="1021"/>
      <w:jc w:val="both"/>
    </w:pPr>
    <w:rPr>
      <w:rFonts w:ascii="Times New Roman" w:hAnsi="Times New Roman"/>
      <w:sz w:val="22"/>
      <w:lang w:eastAsia="en-GB"/>
    </w:rPr>
  </w:style>
  <w:style w:type="paragraph" w:styleId="ListBullet2">
    <w:name w:val="List Bullet 2"/>
    <w:basedOn w:val="Normal"/>
    <w:autoRedefine/>
    <w:rsid w:val="00711C52"/>
    <w:pPr>
      <w:numPr>
        <w:numId w:val="7"/>
      </w:numPr>
      <w:autoSpaceDE w:val="0"/>
      <w:autoSpaceDN w:val="0"/>
      <w:adjustRightInd w:val="0"/>
      <w:spacing w:after="0"/>
      <w:jc w:val="both"/>
    </w:pPr>
    <w:rPr>
      <w:sz w:val="22"/>
      <w:lang w:eastAsia="en-GB"/>
    </w:rPr>
  </w:style>
  <w:style w:type="table" w:styleId="TableGrid">
    <w:name w:val="Table Grid"/>
    <w:basedOn w:val="TableNormal"/>
    <w:rsid w:val="006A77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7645D7"/>
    <w:rPr>
      <w:rFonts w:ascii="Arial" w:hAnsi="Arial"/>
      <w:b/>
      <w:sz w:val="28"/>
      <w:szCs w:val="24"/>
      <w:lang w:eastAsia="en-US"/>
    </w:rPr>
  </w:style>
  <w:style w:type="character" w:customStyle="1" w:styleId="BodyTextChar">
    <w:name w:val="Body Text Char"/>
    <w:basedOn w:val="DefaultParagraphFont"/>
    <w:link w:val="BodyText"/>
    <w:rsid w:val="00BD2A36"/>
    <w:rPr>
      <w:rFonts w:ascii="Arial" w:hAnsi="Arial"/>
      <w:lang w:eastAsia="en-US"/>
    </w:rPr>
  </w:style>
  <w:style w:type="character" w:customStyle="1" w:styleId="Level1TextChar">
    <w:name w:val="Level 1 Text Char"/>
    <w:link w:val="Level1Text"/>
    <w:locked/>
    <w:rsid w:val="00BD2A36"/>
    <w:rPr>
      <w:rFonts w:ascii="Arial" w:hAnsi="Arial" w:cs="Arial"/>
      <w:color w:val="000000"/>
      <w:lang w:eastAsia="en-US"/>
    </w:rPr>
  </w:style>
  <w:style w:type="paragraph" w:customStyle="1" w:styleId="Level1Text">
    <w:name w:val="Level 1 Text"/>
    <w:basedOn w:val="Normal"/>
    <w:link w:val="Level1TextChar"/>
    <w:rsid w:val="00BD2A36"/>
    <w:pPr>
      <w:keepLines/>
      <w:widowControl w:val="0"/>
      <w:tabs>
        <w:tab w:val="left" w:pos="1418"/>
      </w:tabs>
      <w:snapToGrid w:val="0"/>
      <w:spacing w:line="264" w:lineRule="auto"/>
      <w:ind w:left="1418" w:hanging="1418"/>
      <w:jc w:val="both"/>
    </w:pPr>
    <w:rPr>
      <w:rFonts w:cs="Arial"/>
      <w:color w:val="000000"/>
    </w:rPr>
  </w:style>
  <w:style w:type="paragraph" w:customStyle="1" w:styleId="Bullet3">
    <w:name w:val="Bullet 3"/>
    <w:basedOn w:val="BodyText"/>
    <w:uiPriority w:val="1"/>
    <w:qFormat/>
    <w:rsid w:val="00BD2A36"/>
    <w:pPr>
      <w:ind w:left="1021" w:hanging="284"/>
    </w:pPr>
    <w:rPr>
      <w:rFonts w:eastAsia="Arial"/>
      <w:color w:val="454545"/>
    </w:rPr>
  </w:style>
  <w:style w:type="numbering" w:customStyle="1" w:styleId="Bullets">
    <w:name w:val="Bullets"/>
    <w:uiPriority w:val="99"/>
    <w:rsid w:val="00BD2A36"/>
    <w:pPr>
      <w:numPr>
        <w:numId w:val="20"/>
      </w:numPr>
    </w:pPr>
  </w:style>
  <w:style w:type="paragraph" w:styleId="Revision">
    <w:name w:val="Revision"/>
    <w:hidden/>
    <w:uiPriority w:val="99"/>
    <w:semiHidden/>
    <w:rsid w:val="00107791"/>
    <w:rPr>
      <w:rFonts w:ascii="Arial" w:hAnsi="Arial"/>
      <w:lang w:eastAsia="en-US"/>
    </w:rPr>
  </w:style>
  <w:style w:type="character" w:customStyle="1" w:styleId="normaltextrun">
    <w:name w:val="normaltextrun"/>
    <w:basedOn w:val="DefaultParagraphFont"/>
    <w:rsid w:val="004B2099"/>
  </w:style>
  <w:style w:type="character" w:customStyle="1" w:styleId="eop">
    <w:name w:val="eop"/>
    <w:basedOn w:val="DefaultParagraphFont"/>
    <w:rsid w:val="004B2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731840">
      <w:bodyDiv w:val="1"/>
      <w:marLeft w:val="0"/>
      <w:marRight w:val="0"/>
      <w:marTop w:val="0"/>
      <w:marBottom w:val="0"/>
      <w:divBdr>
        <w:top w:val="none" w:sz="0" w:space="0" w:color="auto"/>
        <w:left w:val="none" w:sz="0" w:space="0" w:color="auto"/>
        <w:bottom w:val="none" w:sz="0" w:space="0" w:color="auto"/>
        <w:right w:val="none" w:sz="0" w:space="0" w:color="auto"/>
      </w:divBdr>
    </w:div>
    <w:div w:id="1406145116">
      <w:bodyDiv w:val="1"/>
      <w:marLeft w:val="0"/>
      <w:marRight w:val="0"/>
      <w:marTop w:val="0"/>
      <w:marBottom w:val="0"/>
      <w:divBdr>
        <w:top w:val="none" w:sz="0" w:space="0" w:color="auto"/>
        <w:left w:val="none" w:sz="0" w:space="0" w:color="auto"/>
        <w:bottom w:val="none" w:sz="0" w:space="0" w:color="auto"/>
        <w:right w:val="none" w:sz="0" w:space="0" w:color="auto"/>
      </w:divBdr>
    </w:div>
    <w:div w:id="171010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oleObject" Target="embeddings/Microsoft_Visio_2003-2010_Drawing.vsd"/><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733246-A043-47A1-8FDB-326932F373A8}">
  <ds:schemaRefs>
    <ds:schemaRef ds:uri="http://schemas.microsoft.com/sharepoint/v3/contenttype/forms"/>
  </ds:schemaRefs>
</ds:datastoreItem>
</file>

<file path=customXml/itemProps2.xml><?xml version="1.0" encoding="utf-8"?>
<ds:datastoreItem xmlns:ds="http://schemas.openxmlformats.org/officeDocument/2006/customXml" ds:itemID="{A7323D59-8436-472A-825D-324C10559B27}">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75C5AD86-3073-4F0C-8137-E687A2F0887F}">
  <ds:schemaRefs>
    <ds:schemaRef ds:uri="http://schemas.openxmlformats.org/officeDocument/2006/bibliography"/>
  </ds:schemaRefs>
</ds:datastoreItem>
</file>

<file path=customXml/itemProps4.xml><?xml version="1.0" encoding="utf-8"?>
<ds:datastoreItem xmlns:ds="http://schemas.openxmlformats.org/officeDocument/2006/customXml" ds:itemID="{48218DCF-D45E-4EEB-B4B1-6D1A5E03D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6637</Words>
  <Characters>37832</Characters>
  <Application>Microsoft Office Word</Application>
  <DocSecurity>4</DocSecurity>
  <Lines>315</Lines>
  <Paragraphs>88</Paragraphs>
  <ScaleCrop>false</ScaleCrop>
  <HeadingPairs>
    <vt:vector size="2" baseType="variant">
      <vt:variant>
        <vt:lpstr>Title</vt:lpstr>
      </vt:variant>
      <vt:variant>
        <vt:i4>1</vt:i4>
      </vt:variant>
    </vt:vector>
  </HeadingPairs>
  <TitlesOfParts>
    <vt:vector size="1" baseType="lpstr">
      <vt:lpstr>STCP19-5 Offshore Transmission Compliance Process &amp; Compliance Testing 12 May 2023</vt:lpstr>
    </vt:vector>
  </TitlesOfParts>
  <LinksUpToDate>false</LinksUpToDate>
  <CharactersWithSpaces>44381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STCP19-5 Offshore Transmission Compliance Process &amp; Compliance Testing</dc:title>
  <dc:subject/>
  <dc:creator/>
  <cp:keywords/>
  <cp:lastModifiedBy/>
  <cp:revision>1</cp:revision>
  <dcterms:created xsi:type="dcterms:W3CDTF">2023-04-26T20:32:00Z</dcterms:created>
  <dcterms:modified xsi:type="dcterms:W3CDTF">2025-10-16T10:33:00Z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0x010100B4C46F44E5CB4144B14721DA3AAC8360</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2866400</vt:r8>
  </property>
  <property fmtid="{D5CDD505-2E9C-101B-9397-08002B2CF9AE}" pid="8" name="docLang">
    <vt:lpwstr>en</vt:lpwstr>
  </property>
</Properties>
</file>